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80E50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Szigethalom Város Önkormányzat</w:t>
      </w:r>
    </w:p>
    <w:p w14:paraId="2579DF6B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Képviselő-testületének</w:t>
      </w:r>
    </w:p>
    <w:p w14:paraId="4F7CC2DE" w14:textId="77777777" w:rsidR="00F71F1F" w:rsidRPr="00D86F56" w:rsidRDefault="00F71F1F" w:rsidP="00C91B5C">
      <w:pPr>
        <w:pStyle w:val="Cmsor1"/>
        <w:numPr>
          <w:ilvl w:val="0"/>
          <w:numId w:val="0"/>
        </w:numPr>
        <w:tabs>
          <w:tab w:val="clear" w:pos="0"/>
        </w:tabs>
        <w:suppressAutoHyphens w:val="0"/>
        <w:ind w:left="432" w:hanging="432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</w:p>
    <w:p w14:paraId="004CA4EE" w14:textId="77777777" w:rsidR="00F71F1F" w:rsidRPr="00450FCE" w:rsidRDefault="007C2AA1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1</w:t>
      </w:r>
      <w:r w:rsidR="002902B9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8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/201</w:t>
      </w:r>
      <w:r w:rsidR="001B358A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8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.(</w:t>
      </w: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X.24.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 xml:space="preserve">) </w:t>
      </w:r>
    </w:p>
    <w:p w14:paraId="175FEF9E" w14:textId="77777777" w:rsidR="00F71F1F" w:rsidRDefault="00F71F1F" w:rsidP="007C2AA1">
      <w:pPr>
        <w:jc w:val="center"/>
        <w:rPr>
          <w:b/>
          <w:bCs/>
          <w:i/>
          <w:smallCaps/>
          <w:lang w:eastAsia="hu-HU"/>
        </w:rPr>
      </w:pPr>
      <w:r w:rsidRPr="00F71F1F">
        <w:rPr>
          <w:b/>
          <w:bCs/>
          <w:i/>
          <w:smallCaps/>
          <w:lang w:eastAsia="hu-HU"/>
        </w:rPr>
        <w:t>R EN D E L E T E</w:t>
      </w:r>
    </w:p>
    <w:p w14:paraId="567839DE" w14:textId="77777777" w:rsidR="001F6235" w:rsidRPr="00006E62" w:rsidRDefault="001F6235" w:rsidP="00F71F1F">
      <w:pPr>
        <w:ind w:left="2124" w:firstLine="708"/>
        <w:jc w:val="both"/>
        <w:rPr>
          <w:b/>
          <w:bCs/>
          <w:i/>
          <w:lang w:eastAsia="hu-HU"/>
        </w:rPr>
      </w:pPr>
    </w:p>
    <w:p w14:paraId="5D50EE11" w14:textId="77777777" w:rsidR="001F6235" w:rsidRDefault="00F71F1F" w:rsidP="00F71F1F">
      <w:pPr>
        <w:jc w:val="center"/>
        <w:rPr>
          <w:b/>
          <w:bCs/>
          <w:iCs/>
        </w:rPr>
      </w:pPr>
      <w:r w:rsidRPr="00250A54">
        <w:rPr>
          <w:b/>
          <w:bCs/>
          <w:iCs/>
        </w:rPr>
        <w:t xml:space="preserve">a </w:t>
      </w:r>
      <w:r w:rsidR="00EF5E07">
        <w:rPr>
          <w:b/>
          <w:bCs/>
          <w:iCs/>
        </w:rPr>
        <w:t>helyi adókról</w:t>
      </w:r>
    </w:p>
    <w:p w14:paraId="04C9EE3A" w14:textId="77777777" w:rsidR="00CC7C0D" w:rsidRDefault="00CC7C0D" w:rsidP="00F71F1F">
      <w:pPr>
        <w:jc w:val="center"/>
        <w:rPr>
          <w:b/>
          <w:bCs/>
          <w:iCs/>
        </w:rPr>
      </w:pPr>
    </w:p>
    <w:p w14:paraId="51C4D7B3" w14:textId="77777777" w:rsidR="00CC7C0D" w:rsidRPr="00006E62" w:rsidRDefault="00CC7C0D" w:rsidP="00CC7C0D">
      <w:pPr>
        <w:jc w:val="center"/>
        <w:rPr>
          <w:bCs/>
          <w:i/>
          <w:lang w:eastAsia="hu-HU"/>
        </w:rPr>
      </w:pPr>
      <w:r w:rsidRPr="00006E62">
        <w:rPr>
          <w:bCs/>
          <w:i/>
          <w:lang w:eastAsia="hu-HU"/>
        </w:rPr>
        <w:t>(E</w:t>
      </w:r>
      <w:r>
        <w:rPr>
          <w:bCs/>
          <w:i/>
          <w:lang w:eastAsia="hu-HU"/>
        </w:rPr>
        <w:t>gységes szerkezetben a 28/2019.(XI.20.)</w:t>
      </w:r>
      <w:r w:rsidR="00442E22">
        <w:rPr>
          <w:bCs/>
          <w:i/>
          <w:lang w:eastAsia="hu-HU"/>
        </w:rPr>
        <w:t>,</w:t>
      </w:r>
      <w:r>
        <w:rPr>
          <w:bCs/>
          <w:i/>
          <w:lang w:eastAsia="hu-HU"/>
        </w:rPr>
        <w:t xml:space="preserve"> a 31/2019.(XII.18.)</w:t>
      </w:r>
      <w:r w:rsidR="004008AD">
        <w:rPr>
          <w:bCs/>
          <w:i/>
          <w:lang w:eastAsia="hu-HU"/>
        </w:rPr>
        <w:t>,</w:t>
      </w:r>
      <w:r w:rsidR="00037EFB">
        <w:rPr>
          <w:bCs/>
          <w:i/>
          <w:lang w:eastAsia="hu-HU"/>
        </w:rPr>
        <w:t xml:space="preserve"> a 33/2020.(XI.24), </w:t>
      </w:r>
      <w:r w:rsidR="004008AD">
        <w:rPr>
          <w:bCs/>
          <w:i/>
          <w:lang w:eastAsia="hu-HU"/>
        </w:rPr>
        <w:t>a 36/2020.(XI.30.)</w:t>
      </w:r>
      <w:r w:rsidR="00DD1A42">
        <w:rPr>
          <w:bCs/>
          <w:i/>
          <w:lang w:eastAsia="hu-HU"/>
        </w:rPr>
        <w:t xml:space="preserve">, </w:t>
      </w:r>
      <w:r w:rsidR="00100D58">
        <w:rPr>
          <w:bCs/>
          <w:i/>
          <w:lang w:eastAsia="hu-HU"/>
        </w:rPr>
        <w:t>a 20/2022.(XI.25.),</w:t>
      </w:r>
      <w:r w:rsidR="00DD1A42">
        <w:rPr>
          <w:bCs/>
          <w:i/>
          <w:lang w:eastAsia="hu-HU"/>
        </w:rPr>
        <w:t>a 1</w:t>
      </w:r>
      <w:r w:rsidR="002902B9">
        <w:rPr>
          <w:bCs/>
          <w:i/>
          <w:lang w:eastAsia="hu-HU"/>
        </w:rPr>
        <w:t>9</w:t>
      </w:r>
      <w:r w:rsidR="00DD1A42">
        <w:rPr>
          <w:bCs/>
          <w:i/>
          <w:lang w:eastAsia="hu-HU"/>
        </w:rPr>
        <w:t xml:space="preserve">/2024.(XI.26.) </w:t>
      </w:r>
      <w:r w:rsidR="00100D58">
        <w:rPr>
          <w:bCs/>
          <w:i/>
          <w:lang w:eastAsia="hu-HU"/>
        </w:rPr>
        <w:t xml:space="preserve">és a 12/2025.(V.27.) </w:t>
      </w:r>
      <w:r>
        <w:rPr>
          <w:bCs/>
          <w:i/>
          <w:lang w:eastAsia="hu-HU"/>
        </w:rPr>
        <w:t>önk. rendelettel.)</w:t>
      </w:r>
    </w:p>
    <w:p w14:paraId="0793C373" w14:textId="77777777" w:rsidR="00CC7C0D" w:rsidRDefault="00CC7C0D" w:rsidP="00F71F1F">
      <w:pPr>
        <w:jc w:val="center"/>
        <w:rPr>
          <w:b/>
          <w:bCs/>
          <w:iCs/>
        </w:rPr>
      </w:pPr>
    </w:p>
    <w:p w14:paraId="4ABDC8F3" w14:textId="77777777" w:rsidR="00F71F1F" w:rsidRDefault="00F71F1F" w:rsidP="00F71F1F">
      <w:pPr>
        <w:jc w:val="center"/>
        <w:rPr>
          <w:b/>
          <w:bCs/>
          <w:iCs/>
        </w:rPr>
      </w:pPr>
    </w:p>
    <w:p w14:paraId="6DD2F8A0" w14:textId="77777777" w:rsidR="00F61280" w:rsidRPr="00F61280" w:rsidRDefault="001B358A" w:rsidP="00F73E9A">
      <w:pPr>
        <w:pStyle w:val="Szvegtrzs"/>
        <w:rPr>
          <w:lang w:eastAsia="hu-HU"/>
        </w:rPr>
      </w:pPr>
      <w:r w:rsidRPr="008518B6">
        <w:rPr>
          <w:i/>
          <w:color w:val="auto"/>
          <w:kern w:val="1"/>
        </w:rPr>
        <w:t xml:space="preserve">Szigethalom Város Önkormányzat Képviselő-testülete </w:t>
      </w:r>
      <w:r w:rsidR="00DD7370" w:rsidRPr="00DD7370">
        <w:rPr>
          <w:i/>
          <w:color w:val="auto"/>
          <w:kern w:val="1"/>
        </w:rPr>
        <w:t>az Alaptörvény 32. cikk (1) bekezdés</w:t>
      </w:r>
      <w:r w:rsidR="00F73E9A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a) és h)</w:t>
      </w:r>
      <w:r w:rsidR="00DD7370" w:rsidRPr="00DD7370">
        <w:t xml:space="preserve"> </w:t>
      </w:r>
      <w:r w:rsidR="00DD7370" w:rsidRPr="00DD7370">
        <w:rPr>
          <w:i/>
          <w:color w:val="auto"/>
          <w:kern w:val="1"/>
        </w:rPr>
        <w:t>továbbá a Magyarország helyi önkormányzatairól szóló 2011. évi CLXXXIX. törvény 13.§ (1) bekezdésében megha</w:t>
      </w:r>
      <w:r w:rsidR="00F73E9A">
        <w:rPr>
          <w:i/>
          <w:color w:val="auto"/>
          <w:kern w:val="1"/>
        </w:rPr>
        <w:t>tározott feladatkörében eljárva,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 helyi adókról szóló 1990. évi C. törvény 1.§ (1)</w:t>
      </w:r>
      <w:r w:rsidR="002C5B3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bekezdésében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és 6. §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-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ában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kapott felhatalmazás alapján</w:t>
      </w:r>
      <w:r w:rsidR="00DD7370">
        <w:rPr>
          <w:i/>
          <w:color w:val="auto"/>
          <w:kern w:val="1"/>
        </w:rPr>
        <w:t xml:space="preserve"> </w:t>
      </w:r>
      <w:r w:rsidR="00DD7370" w:rsidRPr="00DD7370">
        <w:rPr>
          <w:i/>
          <w:color w:val="auto"/>
          <w:kern w:val="1"/>
        </w:rPr>
        <w:t>a következőket rendeli el:</w:t>
      </w:r>
    </w:p>
    <w:p w14:paraId="519916F9" w14:textId="77777777" w:rsidR="007C2AA1" w:rsidRDefault="007C2AA1" w:rsidP="00F61280">
      <w:pPr>
        <w:keepNext/>
        <w:suppressAutoHyphens w:val="0"/>
        <w:jc w:val="center"/>
        <w:outlineLvl w:val="2"/>
        <w:rPr>
          <w:b/>
          <w:lang w:eastAsia="hu-HU"/>
        </w:rPr>
      </w:pPr>
    </w:p>
    <w:p w14:paraId="79132A3E" w14:textId="77777777" w:rsidR="00F61280" w:rsidRPr="00F61280" w:rsidRDefault="00F61280" w:rsidP="00F61280">
      <w:pPr>
        <w:keepNext/>
        <w:suppressAutoHyphens w:val="0"/>
        <w:jc w:val="center"/>
        <w:outlineLvl w:val="2"/>
        <w:rPr>
          <w:b/>
          <w:lang w:eastAsia="hu-HU"/>
        </w:rPr>
      </w:pPr>
      <w:r w:rsidRPr="00F61280">
        <w:rPr>
          <w:b/>
          <w:lang w:eastAsia="hu-HU"/>
        </w:rPr>
        <w:t>I. Fejezet</w:t>
      </w:r>
    </w:p>
    <w:p w14:paraId="6F4879EB" w14:textId="77777777" w:rsidR="00F61280" w:rsidRPr="00F61280" w:rsidRDefault="00F61280" w:rsidP="00F61280">
      <w:pPr>
        <w:keepNext/>
        <w:suppressAutoHyphens w:val="0"/>
        <w:jc w:val="center"/>
        <w:outlineLvl w:val="5"/>
        <w:rPr>
          <w:b/>
          <w:lang w:eastAsia="hu-HU"/>
        </w:rPr>
      </w:pPr>
      <w:r w:rsidRPr="00F61280">
        <w:rPr>
          <w:b/>
          <w:lang w:eastAsia="hu-HU"/>
        </w:rPr>
        <w:t>Általános rendelkezések</w:t>
      </w:r>
    </w:p>
    <w:p w14:paraId="4A7A0DB4" w14:textId="77777777" w:rsidR="00F61280" w:rsidRPr="00F61280" w:rsidRDefault="00F61280" w:rsidP="00F61280">
      <w:pPr>
        <w:suppressAutoHyphens w:val="0"/>
        <w:spacing w:before="240" w:after="120"/>
        <w:jc w:val="center"/>
        <w:rPr>
          <w:i/>
          <w:lang w:eastAsia="hu-HU"/>
        </w:rPr>
      </w:pPr>
      <w:r w:rsidRPr="00F61280">
        <w:rPr>
          <w:i/>
          <w:lang w:eastAsia="hu-HU"/>
        </w:rPr>
        <w:t>1. A rendelet személyi, tárgyi hatálya, időtartama</w:t>
      </w:r>
    </w:p>
    <w:p w14:paraId="476C8A6E" w14:textId="77777777" w:rsidR="00F61280" w:rsidRPr="00F61280" w:rsidRDefault="00F61280" w:rsidP="00F61280">
      <w:pPr>
        <w:suppressAutoHyphens w:val="0"/>
        <w:spacing w:before="24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1. §</w:t>
      </w:r>
      <w:r w:rsidRPr="00F61280">
        <w:rPr>
          <w:lang w:eastAsia="hu-HU"/>
        </w:rPr>
        <w:t xml:space="preserve"> E rendelet </w:t>
      </w:r>
      <w:r w:rsidRPr="00BA1DCF">
        <w:rPr>
          <w:lang w:eastAsia="hu-HU"/>
        </w:rPr>
        <w:t>személyi hatálya</w:t>
      </w:r>
      <w:r w:rsidRPr="00F61280">
        <w:rPr>
          <w:lang w:eastAsia="hu-HU"/>
        </w:rPr>
        <w:t xml:space="preserve"> a helyi adókról szóló 1990. évi C. törvényben (a továbbiakban: Htv.) foglalt </w:t>
      </w:r>
      <w:r w:rsidRPr="00BA1DCF">
        <w:rPr>
          <w:lang w:eastAsia="hu-HU"/>
        </w:rPr>
        <w:t>adóalanyokra</w:t>
      </w:r>
      <w:r w:rsidRPr="00F61280">
        <w:rPr>
          <w:lang w:eastAsia="hu-HU"/>
        </w:rPr>
        <w:t xml:space="preserve"> terjed ki. </w:t>
      </w:r>
    </w:p>
    <w:p w14:paraId="2A078836" w14:textId="77777777" w:rsidR="00F61280" w:rsidRPr="00F61280" w:rsidRDefault="00F61280" w:rsidP="00F61280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2. §</w:t>
      </w:r>
      <w:r w:rsidRPr="00F61280">
        <w:rPr>
          <w:lang w:eastAsia="hu-HU"/>
        </w:rPr>
        <w:t xml:space="preserve"> E rendelet </w:t>
      </w:r>
      <w:r w:rsidRPr="00BA1DCF">
        <w:rPr>
          <w:lang w:eastAsia="hu-HU"/>
        </w:rPr>
        <w:t>tárgyi hatálya</w:t>
      </w:r>
      <w:r w:rsidRPr="00F61280">
        <w:rPr>
          <w:lang w:eastAsia="hu-HU"/>
        </w:rPr>
        <w:t xml:space="preserve"> kiterjed az önkormányzat illetékességi területén a következő </w:t>
      </w:r>
      <w:r w:rsidRPr="00BA1DCF">
        <w:rPr>
          <w:lang w:eastAsia="hu-HU"/>
        </w:rPr>
        <w:t>adónemekre:</w:t>
      </w:r>
    </w:p>
    <w:p w14:paraId="7E0148D2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a)</w:t>
      </w:r>
      <w:r w:rsidRPr="00F61280">
        <w:rPr>
          <w:lang w:eastAsia="hu-HU"/>
        </w:rPr>
        <w:t xml:space="preserve"> építményadó</w:t>
      </w:r>
    </w:p>
    <w:p w14:paraId="12538BE4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b)</w:t>
      </w:r>
      <w:r w:rsidRPr="00F61280">
        <w:rPr>
          <w:lang w:eastAsia="hu-HU"/>
        </w:rPr>
        <w:t xml:space="preserve"> telekadó</w:t>
      </w:r>
    </w:p>
    <w:p w14:paraId="2A2A5703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c)</w:t>
      </w:r>
      <w:r w:rsidRPr="00F61280">
        <w:rPr>
          <w:lang w:eastAsia="hu-HU"/>
        </w:rPr>
        <w:t xml:space="preserve"> magánszemély kommunális adója</w:t>
      </w:r>
    </w:p>
    <w:p w14:paraId="3558D5DF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d)</w:t>
      </w:r>
      <w:r w:rsidRPr="00F61280">
        <w:rPr>
          <w:lang w:eastAsia="hu-HU"/>
        </w:rPr>
        <w:t xml:space="preserve"> idegenforgalmi adó</w:t>
      </w:r>
    </w:p>
    <w:p w14:paraId="2C11A64D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e)</w:t>
      </w:r>
      <w:r w:rsidRPr="00F61280">
        <w:rPr>
          <w:lang w:eastAsia="hu-HU"/>
        </w:rPr>
        <w:t xml:space="preserve"> helyi iparűzési adó</w:t>
      </w:r>
    </w:p>
    <w:p w14:paraId="3C25AD17" w14:textId="77777777" w:rsidR="00F61280" w:rsidRPr="00F61280" w:rsidRDefault="00F61280" w:rsidP="00F61280">
      <w:pPr>
        <w:suppressAutoHyphens w:val="0"/>
        <w:spacing w:before="120"/>
        <w:rPr>
          <w:lang w:eastAsia="hu-HU"/>
        </w:rPr>
      </w:pPr>
      <w:r w:rsidRPr="00F61280">
        <w:rPr>
          <w:b/>
          <w:bCs/>
          <w:lang w:eastAsia="hu-HU"/>
        </w:rPr>
        <w:t>3. §</w:t>
      </w:r>
      <w:r w:rsidRPr="00F61280">
        <w:rPr>
          <w:lang w:eastAsia="hu-HU"/>
        </w:rPr>
        <w:t xml:space="preserve"> Az e rendeletben bevezetett adók határozatlan időre szólnak.</w:t>
      </w:r>
    </w:p>
    <w:p w14:paraId="0C6E3263" w14:textId="77777777" w:rsidR="00F61280" w:rsidRPr="00F61280" w:rsidRDefault="00F61280" w:rsidP="00F61280">
      <w:pPr>
        <w:suppressAutoHyphens w:val="0"/>
        <w:rPr>
          <w:lang w:eastAsia="hu-HU"/>
        </w:rPr>
      </w:pPr>
    </w:p>
    <w:p w14:paraId="7A8FAA12" w14:textId="77777777" w:rsidR="00F61280" w:rsidRPr="00F61280" w:rsidRDefault="00F61280" w:rsidP="00F61280">
      <w:pPr>
        <w:keepNext/>
        <w:suppressAutoHyphens w:val="0"/>
        <w:spacing w:before="120"/>
        <w:jc w:val="center"/>
        <w:outlineLvl w:val="4"/>
        <w:rPr>
          <w:i/>
          <w:lang w:eastAsia="hu-HU"/>
        </w:rPr>
      </w:pPr>
      <w:r w:rsidRPr="00F61280">
        <w:rPr>
          <w:i/>
          <w:lang w:eastAsia="hu-HU"/>
        </w:rPr>
        <w:t>2. Értelmező rendelkezések</w:t>
      </w:r>
    </w:p>
    <w:p w14:paraId="747C77E3" w14:textId="77777777" w:rsidR="00F61280" w:rsidRPr="00F61280" w:rsidRDefault="00F61280" w:rsidP="00F61280">
      <w:pPr>
        <w:suppressAutoHyphens w:val="0"/>
        <w:spacing w:before="240"/>
        <w:rPr>
          <w:lang w:eastAsia="hu-HU"/>
        </w:rPr>
      </w:pPr>
      <w:r w:rsidRPr="00F61280">
        <w:rPr>
          <w:b/>
          <w:bCs/>
          <w:lang w:eastAsia="hu-HU"/>
        </w:rPr>
        <w:t>4. §</w:t>
      </w:r>
      <w:r w:rsidRPr="00F61280">
        <w:rPr>
          <w:lang w:eastAsia="hu-HU"/>
        </w:rPr>
        <w:t xml:space="preserve"> E rendelet alkalmazásában</w:t>
      </w:r>
      <w:r w:rsidR="00BA1DCF">
        <w:rPr>
          <w:lang w:eastAsia="hu-HU"/>
        </w:rPr>
        <w:t>:</w:t>
      </w:r>
    </w:p>
    <w:p w14:paraId="66102956" w14:textId="77777777" w:rsidR="00F61280" w:rsidRPr="00F61280" w:rsidRDefault="00F61280" w:rsidP="00F73E9A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F61280">
        <w:rPr>
          <w:b/>
          <w:bCs/>
          <w:lang w:eastAsia="hu-HU"/>
        </w:rPr>
        <w:t>a)</w:t>
      </w:r>
      <w:r w:rsidR="00100D58">
        <w:rPr>
          <w:rStyle w:val="Lbjegyzet-hivatkozs"/>
          <w:b/>
          <w:bCs/>
          <w:lang w:eastAsia="hu-HU"/>
        </w:rPr>
        <w:footnoteReference w:id="1"/>
      </w:r>
      <w:r w:rsidRPr="00F61280">
        <w:rPr>
          <w:lang w:eastAsia="hu-HU"/>
        </w:rPr>
        <w:t xml:space="preserve"> </w:t>
      </w:r>
    </w:p>
    <w:p w14:paraId="150EBB69" w14:textId="77777777" w:rsidR="00F61280" w:rsidRPr="00F61280" w:rsidRDefault="00F61280" w:rsidP="00F73E9A">
      <w:pPr>
        <w:suppressAutoHyphens w:val="0"/>
        <w:spacing w:before="120" w:after="120"/>
        <w:ind w:left="708"/>
        <w:jc w:val="both"/>
        <w:rPr>
          <w:u w:val="single"/>
          <w:lang w:eastAsia="hu-HU"/>
        </w:rPr>
      </w:pPr>
      <w:r w:rsidRPr="00F61280">
        <w:rPr>
          <w:b/>
          <w:bCs/>
          <w:lang w:eastAsia="hu-HU"/>
        </w:rPr>
        <w:t>b)</w:t>
      </w:r>
      <w:r w:rsidR="00100D58">
        <w:rPr>
          <w:rStyle w:val="Lbjegyzet-hivatkozs"/>
          <w:b/>
          <w:bCs/>
          <w:lang w:eastAsia="hu-HU"/>
        </w:rPr>
        <w:footnoteReference w:id="2"/>
      </w:r>
      <w:r w:rsidRPr="00F61280">
        <w:rPr>
          <w:lang w:eastAsia="hu-HU"/>
        </w:rPr>
        <w:t xml:space="preserve"> </w:t>
      </w:r>
      <w:r w:rsidR="00BA1DCF">
        <w:rPr>
          <w:u w:val="single"/>
          <w:lang w:eastAsia="hu-HU"/>
        </w:rPr>
        <w:t>a</w:t>
      </w:r>
      <w:r w:rsidRPr="00F61280">
        <w:rPr>
          <w:u w:val="single"/>
          <w:lang w:eastAsia="hu-HU"/>
        </w:rPr>
        <w:t>dókedvezmény</w:t>
      </w:r>
      <w:r w:rsidRPr="00F61280">
        <w:rPr>
          <w:lang w:eastAsia="hu-HU"/>
        </w:rPr>
        <w:t xml:space="preserve">: egyedi elbírálás alapján, méltányosságból adható, az adókötelezettség egy részére vonatkozó </w:t>
      </w:r>
      <w:r w:rsidRPr="00F61280">
        <w:rPr>
          <w:u w:val="single"/>
          <w:lang w:eastAsia="hu-HU"/>
        </w:rPr>
        <w:t xml:space="preserve">adófizetés alóli mentesség </w:t>
      </w:r>
    </w:p>
    <w:p w14:paraId="71386596" w14:textId="77777777" w:rsidR="00F61280" w:rsidRPr="00F61280" w:rsidRDefault="00F61280" w:rsidP="00F73E9A">
      <w:pPr>
        <w:suppressAutoHyphens w:val="0"/>
        <w:spacing w:before="120" w:after="120"/>
        <w:ind w:left="708"/>
        <w:rPr>
          <w:lang w:eastAsia="hu-HU"/>
        </w:rPr>
      </w:pPr>
      <w:r w:rsidRPr="00F61280">
        <w:rPr>
          <w:b/>
          <w:bCs/>
          <w:lang w:eastAsia="hu-HU"/>
        </w:rPr>
        <w:t>c)</w:t>
      </w:r>
      <w:r w:rsidRPr="00F61280">
        <w:rPr>
          <w:lang w:eastAsia="hu-HU"/>
        </w:rPr>
        <w:t xml:space="preserve"> </w:t>
      </w:r>
      <w:r w:rsidR="00BA1DCF">
        <w:rPr>
          <w:u w:val="single"/>
          <w:lang w:eastAsia="hu-HU"/>
        </w:rPr>
        <w:t>l</w:t>
      </w:r>
      <w:r w:rsidRPr="00F61280">
        <w:rPr>
          <w:u w:val="single"/>
          <w:lang w:eastAsia="hu-HU"/>
        </w:rPr>
        <w:t>akcím</w:t>
      </w:r>
      <w:r w:rsidRPr="00F61280">
        <w:rPr>
          <w:lang w:eastAsia="hu-HU"/>
        </w:rPr>
        <w:t>: minden év január 1-jén fennálló, a központi személyi adat- és lakcímnyilvántartás szerinti bejelentett állandó lakóhely</w:t>
      </w:r>
    </w:p>
    <w:p w14:paraId="1B9E1F69" w14:textId="77777777" w:rsidR="00F61280" w:rsidRDefault="00F61280" w:rsidP="00F73E9A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F61280">
        <w:rPr>
          <w:b/>
          <w:bCs/>
          <w:lang w:eastAsia="hu-HU"/>
        </w:rPr>
        <w:lastRenderedPageBreak/>
        <w:t>d)</w:t>
      </w:r>
      <w:r w:rsidRPr="00F61280">
        <w:rPr>
          <w:lang w:eastAsia="hu-HU"/>
        </w:rPr>
        <w:t xml:space="preserve"> minden más fogalom meghatározásában a Htv. értelmező rendelkezéseit kell figyelembe venni</w:t>
      </w:r>
    </w:p>
    <w:p w14:paraId="1C27B29F" w14:textId="77777777" w:rsidR="00096898" w:rsidRPr="00096898" w:rsidRDefault="00096898" w:rsidP="00096898">
      <w:pPr>
        <w:pStyle w:val="Szvegtrzs"/>
        <w:rPr>
          <w:szCs w:val="24"/>
        </w:rPr>
      </w:pPr>
      <w:r>
        <w:rPr>
          <w:sz w:val="22"/>
          <w:szCs w:val="22"/>
        </w:rPr>
        <w:tab/>
      </w:r>
      <w:r w:rsidRPr="00096898">
        <w:rPr>
          <w:b/>
          <w:szCs w:val="24"/>
        </w:rPr>
        <w:t>e)</w:t>
      </w:r>
      <w:r>
        <w:rPr>
          <w:rStyle w:val="Lbjegyzet-hivatkozs"/>
          <w:b/>
          <w:szCs w:val="24"/>
        </w:rPr>
        <w:footnoteReference w:id="3"/>
      </w:r>
      <w:r w:rsidRPr="00096898">
        <w:rPr>
          <w:szCs w:val="24"/>
        </w:rPr>
        <w:t xml:space="preserve"> üzleti célt szolgáló építmény: </w:t>
      </w:r>
    </w:p>
    <w:p w14:paraId="39FC4F6F" w14:textId="77777777" w:rsidR="00096898" w:rsidRPr="00096898" w:rsidRDefault="00096898" w:rsidP="00096898">
      <w:pPr>
        <w:pStyle w:val="Szvegtrzs"/>
        <w:rPr>
          <w:szCs w:val="24"/>
        </w:rPr>
      </w:pPr>
      <w:r w:rsidRPr="00096898">
        <w:rPr>
          <w:szCs w:val="24"/>
        </w:rPr>
        <w:tab/>
        <w:t>1.</w:t>
      </w:r>
      <w:r w:rsidR="00250929">
        <w:rPr>
          <w:rStyle w:val="Lbjegyzet-hivatkozs"/>
          <w:szCs w:val="24"/>
        </w:rPr>
        <w:footnoteReference w:id="4"/>
      </w:r>
      <w:r w:rsidRPr="00096898">
        <w:rPr>
          <w:szCs w:val="24"/>
        </w:rPr>
        <w:t xml:space="preserve"> a Htv. 52.§ 26. pontj</w:t>
      </w:r>
      <w:r w:rsidR="00250929">
        <w:rPr>
          <w:szCs w:val="24"/>
        </w:rPr>
        <w:t>a alapján vállalkozó tulajdonában lévő építmény</w:t>
      </w:r>
      <w:r w:rsidRPr="00096898">
        <w:rPr>
          <w:szCs w:val="24"/>
        </w:rPr>
        <w:t>,</w:t>
      </w:r>
    </w:p>
    <w:p w14:paraId="1F802EB7" w14:textId="77777777" w:rsidR="00096898" w:rsidRPr="00096898" w:rsidRDefault="00096898" w:rsidP="00096898">
      <w:pPr>
        <w:suppressAutoHyphens w:val="0"/>
        <w:spacing w:before="120" w:after="120"/>
        <w:ind w:left="708"/>
        <w:jc w:val="both"/>
        <w:rPr>
          <w:lang w:eastAsia="hu-HU"/>
        </w:rPr>
      </w:pPr>
      <w:r w:rsidRPr="00096898">
        <w:t>2. a magánszemély tulajdonában lévő építmény, amelyet bevétel-, nyereség-, jövedelemszerzés érdekében használ, vagy ezzel kapcsolatosan költséget számol el, ideértve az ingatlan bérbeadást is.</w:t>
      </w:r>
    </w:p>
    <w:p w14:paraId="138CF0B5" w14:textId="77777777" w:rsidR="00F61280" w:rsidRDefault="00F61280" w:rsidP="00F61280">
      <w:pPr>
        <w:suppressAutoHyphens w:val="0"/>
        <w:rPr>
          <w:lang w:eastAsia="hu-HU"/>
        </w:rPr>
      </w:pPr>
    </w:p>
    <w:p w14:paraId="20FB1B82" w14:textId="77777777" w:rsidR="00096898" w:rsidRDefault="00096898" w:rsidP="00096898">
      <w:pPr>
        <w:pStyle w:val="Szvegtrzs"/>
        <w:rPr>
          <w:szCs w:val="24"/>
        </w:rPr>
      </w:pPr>
      <w:r>
        <w:rPr>
          <w:b/>
          <w:szCs w:val="24"/>
        </w:rPr>
        <w:tab/>
      </w:r>
      <w:r w:rsidRPr="00096898">
        <w:rPr>
          <w:b/>
          <w:szCs w:val="24"/>
        </w:rPr>
        <w:t>f)</w:t>
      </w:r>
      <w:r>
        <w:rPr>
          <w:rStyle w:val="Lbjegyzet-hivatkozs"/>
          <w:b/>
          <w:szCs w:val="24"/>
        </w:rPr>
        <w:footnoteReference w:id="5"/>
      </w:r>
      <w:r w:rsidRPr="00096898">
        <w:rPr>
          <w:szCs w:val="24"/>
        </w:rPr>
        <w:t xml:space="preserve"> életvitelszerűen használt ingatlan: a tulajdonos olyan lakása, ahol az életvitelhez </w:t>
      </w:r>
      <w:r>
        <w:rPr>
          <w:szCs w:val="24"/>
        </w:rPr>
        <w:tab/>
      </w:r>
      <w:r w:rsidRPr="00096898">
        <w:rPr>
          <w:szCs w:val="24"/>
        </w:rPr>
        <w:t xml:space="preserve">szükséges tevékenységeket (étkezés, főzés, mosás, családi élet szervezése, közüzemi </w:t>
      </w:r>
      <w:r>
        <w:rPr>
          <w:szCs w:val="24"/>
        </w:rPr>
        <w:tab/>
      </w:r>
      <w:r w:rsidRPr="00096898">
        <w:rPr>
          <w:szCs w:val="24"/>
        </w:rPr>
        <w:t xml:space="preserve">szolgáltatások igénybevétele, elérhetőségi címként megjelölése stb) rendszeresen, </w:t>
      </w:r>
      <w:r>
        <w:rPr>
          <w:szCs w:val="24"/>
        </w:rPr>
        <w:tab/>
      </w:r>
      <w:r w:rsidRPr="00096898">
        <w:rPr>
          <w:szCs w:val="24"/>
        </w:rPr>
        <w:t xml:space="preserve">legjellemzőbben folytatja és máshol nincs olyan lakás, amelyet ténylegesen </w:t>
      </w:r>
      <w:r>
        <w:rPr>
          <w:szCs w:val="24"/>
        </w:rPr>
        <w:tab/>
      </w:r>
      <w:r w:rsidRPr="00096898">
        <w:rPr>
          <w:szCs w:val="24"/>
        </w:rPr>
        <w:t>életviteléhez szükségesen használ.</w:t>
      </w:r>
    </w:p>
    <w:p w14:paraId="5C5B1634" w14:textId="77777777" w:rsidR="00096898" w:rsidRPr="00096898" w:rsidRDefault="00096898" w:rsidP="00096898">
      <w:pPr>
        <w:pStyle w:val="Szvegtrzs"/>
        <w:rPr>
          <w:szCs w:val="24"/>
        </w:rPr>
      </w:pPr>
    </w:p>
    <w:p w14:paraId="2D6FA9C6" w14:textId="77777777" w:rsidR="00096898" w:rsidRDefault="00096898" w:rsidP="00096898">
      <w:pPr>
        <w:pStyle w:val="Szvegtrzs"/>
        <w:rPr>
          <w:szCs w:val="24"/>
        </w:rPr>
      </w:pPr>
      <w:r>
        <w:rPr>
          <w:b/>
          <w:szCs w:val="24"/>
        </w:rPr>
        <w:tab/>
      </w:r>
      <w:r w:rsidRPr="00096898">
        <w:rPr>
          <w:b/>
          <w:szCs w:val="24"/>
        </w:rPr>
        <w:t>g)</w:t>
      </w:r>
      <w:r>
        <w:rPr>
          <w:rStyle w:val="Lbjegyzet-hivatkozs"/>
          <w:b/>
          <w:szCs w:val="24"/>
        </w:rPr>
        <w:footnoteReference w:id="6"/>
      </w:r>
      <w:r w:rsidRPr="00096898">
        <w:rPr>
          <w:szCs w:val="24"/>
        </w:rPr>
        <w:t xml:space="preserve"> </w:t>
      </w:r>
    </w:p>
    <w:p w14:paraId="2FD0E573" w14:textId="77777777" w:rsidR="00096898" w:rsidRPr="00096898" w:rsidRDefault="00096898" w:rsidP="00096898">
      <w:pPr>
        <w:pStyle w:val="Szvegtrzs"/>
        <w:rPr>
          <w:szCs w:val="24"/>
        </w:rPr>
      </w:pPr>
    </w:p>
    <w:p w14:paraId="7BFF426B" w14:textId="77777777" w:rsidR="00096898" w:rsidRDefault="00096898" w:rsidP="00096898">
      <w:pPr>
        <w:pStyle w:val="Szvegtrzs"/>
        <w:rPr>
          <w:szCs w:val="24"/>
        </w:rPr>
      </w:pPr>
      <w:r w:rsidRPr="00096898">
        <w:rPr>
          <w:szCs w:val="24"/>
        </w:rPr>
        <w:t xml:space="preserve"> </w:t>
      </w:r>
      <w:r>
        <w:rPr>
          <w:szCs w:val="24"/>
        </w:rPr>
        <w:tab/>
      </w:r>
      <w:r w:rsidRPr="00096898">
        <w:rPr>
          <w:b/>
          <w:szCs w:val="24"/>
        </w:rPr>
        <w:t>h)</w:t>
      </w:r>
      <w:r>
        <w:rPr>
          <w:rStyle w:val="Lbjegyzet-hivatkozs"/>
          <w:b/>
          <w:szCs w:val="24"/>
        </w:rPr>
        <w:footnoteReference w:id="7"/>
      </w:r>
      <w:r w:rsidRPr="00096898">
        <w:rPr>
          <w:szCs w:val="24"/>
        </w:rPr>
        <w:t xml:space="preserve"> egyéb nem lakás céljára szolgáló épület: az ingatlan-nyilvántartási bejegyzés alapján </w:t>
      </w:r>
      <w:r>
        <w:rPr>
          <w:szCs w:val="24"/>
        </w:rPr>
        <w:tab/>
      </w:r>
      <w:r w:rsidRPr="00096898">
        <w:rPr>
          <w:szCs w:val="24"/>
        </w:rPr>
        <w:t xml:space="preserve">garázsnak, gépjárműtárolónak, raktárnak, üvegháznak, műhelynek, szerviznek, </w:t>
      </w:r>
      <w:r>
        <w:rPr>
          <w:szCs w:val="24"/>
        </w:rPr>
        <w:tab/>
      </w:r>
      <w:r w:rsidRPr="00096898">
        <w:rPr>
          <w:szCs w:val="24"/>
        </w:rPr>
        <w:t xml:space="preserve">üzemnek, üzemcsarnoknak, pincének, présháznak, hűtőháznak, gyárnak minősülő vagy </w:t>
      </w:r>
      <w:r>
        <w:rPr>
          <w:szCs w:val="24"/>
        </w:rPr>
        <w:tab/>
      </w:r>
      <w:r w:rsidRPr="00096898">
        <w:rPr>
          <w:szCs w:val="24"/>
        </w:rPr>
        <w:t xml:space="preserve">ilyenként feltüntetésre váró épület, épületrész, továbbá a melléképület és a </w:t>
      </w:r>
      <w:r>
        <w:rPr>
          <w:szCs w:val="24"/>
        </w:rPr>
        <w:tab/>
      </w:r>
      <w:r w:rsidRPr="00096898">
        <w:rPr>
          <w:szCs w:val="24"/>
        </w:rPr>
        <w:t>melléképületrész</w:t>
      </w:r>
      <w:r>
        <w:rPr>
          <w:szCs w:val="24"/>
        </w:rPr>
        <w:t>.</w:t>
      </w:r>
    </w:p>
    <w:p w14:paraId="0AA3F451" w14:textId="77777777" w:rsidR="00FE23FE" w:rsidRDefault="00FE23FE" w:rsidP="00096898">
      <w:pPr>
        <w:pStyle w:val="Szvegtrzs"/>
        <w:rPr>
          <w:szCs w:val="24"/>
        </w:rPr>
      </w:pPr>
      <w:r>
        <w:rPr>
          <w:szCs w:val="24"/>
        </w:rPr>
        <w:tab/>
      </w:r>
    </w:p>
    <w:p w14:paraId="4EE07B33" w14:textId="77777777" w:rsidR="00FE23FE" w:rsidRPr="00FE23FE" w:rsidRDefault="00FE23FE" w:rsidP="00FE23FE">
      <w:pPr>
        <w:pStyle w:val="Szvegtrzs"/>
        <w:ind w:left="708"/>
        <w:rPr>
          <w:szCs w:val="24"/>
        </w:rPr>
      </w:pPr>
      <w:r>
        <w:rPr>
          <w:b/>
          <w:szCs w:val="24"/>
        </w:rPr>
        <w:t>i)</w:t>
      </w:r>
      <w:r>
        <w:rPr>
          <w:rStyle w:val="Lbjegyzet-hivatkozs"/>
          <w:b/>
          <w:szCs w:val="24"/>
        </w:rPr>
        <w:footnoteReference w:id="8"/>
      </w:r>
      <w:r>
        <w:rPr>
          <w:b/>
          <w:szCs w:val="24"/>
        </w:rPr>
        <w:t xml:space="preserve"> </w:t>
      </w:r>
      <w:r>
        <w:rPr>
          <w:szCs w:val="24"/>
        </w:rPr>
        <w:t>A lakás rendeltetésszerű használata 1993. évi LXXVIII. törvény 7. § (2) pontja alapján értendő.</w:t>
      </w:r>
    </w:p>
    <w:p w14:paraId="14E34113" w14:textId="77777777" w:rsidR="00096898" w:rsidRPr="00F61280" w:rsidRDefault="00096898" w:rsidP="00F61280">
      <w:pPr>
        <w:suppressAutoHyphens w:val="0"/>
        <w:rPr>
          <w:lang w:eastAsia="hu-HU"/>
        </w:rPr>
      </w:pPr>
    </w:p>
    <w:p w14:paraId="6D443ECE" w14:textId="77777777" w:rsidR="007C2AA1" w:rsidRPr="00F61280" w:rsidRDefault="007C2AA1" w:rsidP="00F61280">
      <w:pPr>
        <w:suppressAutoHyphens w:val="0"/>
        <w:rPr>
          <w:lang w:eastAsia="hu-HU"/>
        </w:rPr>
      </w:pPr>
    </w:p>
    <w:p w14:paraId="6E2A5AEC" w14:textId="77777777" w:rsidR="00F61280" w:rsidRPr="00F61280" w:rsidRDefault="00BA1DCF" w:rsidP="00F61280">
      <w:pPr>
        <w:suppressAutoHyphens w:val="0"/>
        <w:jc w:val="center"/>
        <w:rPr>
          <w:b/>
          <w:lang w:eastAsia="hu-HU"/>
        </w:rPr>
      </w:pPr>
      <w:r>
        <w:rPr>
          <w:b/>
          <w:lang w:eastAsia="hu-HU"/>
        </w:rPr>
        <w:t xml:space="preserve">II. </w:t>
      </w:r>
      <w:r w:rsidR="00F61280" w:rsidRPr="00F61280">
        <w:rPr>
          <w:b/>
          <w:lang w:eastAsia="hu-HU"/>
        </w:rPr>
        <w:t>Fejezet</w:t>
      </w:r>
    </w:p>
    <w:p w14:paraId="69EEF3C3" w14:textId="77777777" w:rsidR="00F61280" w:rsidRPr="00F61280" w:rsidRDefault="00F61280" w:rsidP="00F61280">
      <w:pPr>
        <w:suppressAutoHyphens w:val="0"/>
        <w:jc w:val="center"/>
        <w:rPr>
          <w:b/>
          <w:lang w:eastAsia="hu-HU"/>
        </w:rPr>
      </w:pPr>
      <w:r w:rsidRPr="00F61280">
        <w:rPr>
          <w:b/>
          <w:lang w:eastAsia="hu-HU"/>
        </w:rPr>
        <w:t>Részletes rendelkezések</w:t>
      </w:r>
    </w:p>
    <w:p w14:paraId="0F0A6C90" w14:textId="77777777" w:rsidR="00F61280" w:rsidRPr="00F61280" w:rsidRDefault="00F61280" w:rsidP="00F61280">
      <w:pPr>
        <w:suppressAutoHyphens w:val="0"/>
        <w:spacing w:before="240" w:after="240"/>
        <w:jc w:val="center"/>
        <w:rPr>
          <w:i/>
          <w:lang w:eastAsia="hu-HU"/>
        </w:rPr>
      </w:pPr>
      <w:r w:rsidRPr="00F61280">
        <w:rPr>
          <w:i/>
          <w:lang w:eastAsia="hu-HU"/>
        </w:rPr>
        <w:t>3. Építményadó</w:t>
      </w:r>
    </w:p>
    <w:p w14:paraId="1DF3994C" w14:textId="77777777" w:rsidR="00F61280" w:rsidRDefault="00F61280" w:rsidP="00F61280">
      <w:pPr>
        <w:suppressAutoHyphens w:val="0"/>
        <w:spacing w:before="120" w:after="120"/>
        <w:jc w:val="both"/>
        <w:rPr>
          <w:b/>
          <w:bCs/>
          <w:lang w:eastAsia="hu-HU"/>
        </w:rPr>
      </w:pPr>
      <w:r w:rsidRPr="00F61280">
        <w:rPr>
          <w:b/>
          <w:bCs/>
          <w:lang w:eastAsia="hu-HU"/>
        </w:rPr>
        <w:t xml:space="preserve">5. § </w:t>
      </w:r>
      <w:r w:rsidRPr="00F61280">
        <w:rPr>
          <w:lang w:eastAsia="hu-HU"/>
        </w:rPr>
        <w:t>Az adó alapja: az építmény m</w:t>
      </w:r>
      <w:r w:rsidRPr="00F61280">
        <w:rPr>
          <w:vertAlign w:val="superscript"/>
          <w:lang w:eastAsia="hu-HU"/>
        </w:rPr>
        <w:t>2</w:t>
      </w:r>
      <w:r w:rsidRPr="00F61280">
        <w:rPr>
          <w:lang w:eastAsia="hu-HU"/>
        </w:rPr>
        <w:t xml:space="preserve">-ben számított </w:t>
      </w:r>
      <w:r w:rsidRPr="00F61280">
        <w:rPr>
          <w:b/>
          <w:bCs/>
          <w:lang w:eastAsia="hu-HU"/>
        </w:rPr>
        <w:t>hasznos alapterülete</w:t>
      </w:r>
    </w:p>
    <w:p w14:paraId="254CA8F1" w14:textId="77777777" w:rsidR="00096898" w:rsidRDefault="00F61280" w:rsidP="00096898">
      <w:pPr>
        <w:pStyle w:val="Szvegtrzs"/>
        <w:rPr>
          <w:szCs w:val="24"/>
        </w:rPr>
      </w:pPr>
      <w:r w:rsidRPr="00F61280">
        <w:rPr>
          <w:b/>
          <w:bCs/>
          <w:lang w:eastAsia="hu-HU"/>
        </w:rPr>
        <w:t xml:space="preserve">6. </w:t>
      </w:r>
      <w:r w:rsidRPr="00096898">
        <w:rPr>
          <w:b/>
          <w:bCs/>
          <w:szCs w:val="24"/>
          <w:lang w:eastAsia="hu-HU"/>
        </w:rPr>
        <w:t>§</w:t>
      </w:r>
      <w:r w:rsidR="00096898">
        <w:rPr>
          <w:rStyle w:val="Lbjegyzet-hivatkozs"/>
          <w:b/>
          <w:bCs/>
          <w:szCs w:val="24"/>
          <w:lang w:eastAsia="hu-HU"/>
        </w:rPr>
        <w:footnoteReference w:id="9"/>
      </w:r>
      <w:r w:rsidRPr="00096898">
        <w:rPr>
          <w:b/>
          <w:bCs/>
          <w:szCs w:val="24"/>
          <w:lang w:eastAsia="hu-HU"/>
        </w:rPr>
        <w:t xml:space="preserve"> </w:t>
      </w:r>
      <w:r w:rsidRPr="00096898">
        <w:rPr>
          <w:szCs w:val="24"/>
          <w:lang w:eastAsia="hu-HU"/>
        </w:rPr>
        <w:t xml:space="preserve"> </w:t>
      </w:r>
      <w:r w:rsidR="00096898" w:rsidRPr="00096898">
        <w:rPr>
          <w:szCs w:val="24"/>
        </w:rPr>
        <w:t>Az adó mértéke Szigethalom város bel- és külterületén lévő:</w:t>
      </w:r>
    </w:p>
    <w:p w14:paraId="08F9DF19" w14:textId="77777777" w:rsidR="00096898" w:rsidRPr="00096898" w:rsidRDefault="00096898" w:rsidP="00096898">
      <w:pPr>
        <w:pStyle w:val="Szvegtrzs"/>
        <w:rPr>
          <w:szCs w:val="24"/>
        </w:rPr>
      </w:pPr>
    </w:p>
    <w:p w14:paraId="74F088BD" w14:textId="77777777" w:rsidR="00096898" w:rsidRPr="00096898" w:rsidRDefault="00096898" w:rsidP="00096898">
      <w:pPr>
        <w:pStyle w:val="Szvegtrzs"/>
        <w:widowControl w:val="0"/>
        <w:numPr>
          <w:ilvl w:val="0"/>
          <w:numId w:val="16"/>
        </w:numPr>
        <w:spacing w:after="140"/>
        <w:rPr>
          <w:szCs w:val="24"/>
        </w:rPr>
      </w:pPr>
      <w:r w:rsidRPr="00096898">
        <w:rPr>
          <w:szCs w:val="24"/>
        </w:rPr>
        <w:t xml:space="preserve">üzleti célt szolgáló építmény esetén: </w:t>
      </w:r>
      <w:r w:rsidR="00D94E88">
        <w:rPr>
          <w:b/>
          <w:szCs w:val="24"/>
        </w:rPr>
        <w:t>8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 xml:space="preserve">, 200m2 feletti építmény esetén </w:t>
      </w:r>
      <w:r w:rsidR="00D94E88" w:rsidRPr="00D94E88">
        <w:rPr>
          <w:b/>
          <w:szCs w:val="24"/>
        </w:rPr>
        <w:t>10</w:t>
      </w:r>
      <w:r w:rsidRPr="00D94E88">
        <w:rPr>
          <w:b/>
          <w:szCs w:val="24"/>
        </w:rPr>
        <w:t>00Ft</w:t>
      </w:r>
      <w:r w:rsidRPr="00A611C6">
        <w:rPr>
          <w:b/>
          <w:szCs w:val="24"/>
        </w:rPr>
        <w:t>/m2/év</w:t>
      </w:r>
      <w:r w:rsidRPr="00096898">
        <w:rPr>
          <w:szCs w:val="24"/>
        </w:rPr>
        <w:t>;</w:t>
      </w:r>
    </w:p>
    <w:p w14:paraId="4ABA9F83" w14:textId="77777777" w:rsidR="00096898" w:rsidRPr="00096898" w:rsidRDefault="00096898" w:rsidP="00096898">
      <w:pPr>
        <w:pStyle w:val="Szvegtrzs"/>
        <w:widowControl w:val="0"/>
        <w:numPr>
          <w:ilvl w:val="0"/>
          <w:numId w:val="16"/>
        </w:numPr>
        <w:spacing w:after="140"/>
        <w:rPr>
          <w:szCs w:val="24"/>
        </w:rPr>
      </w:pPr>
      <w:r w:rsidRPr="00096898">
        <w:rPr>
          <w:szCs w:val="24"/>
        </w:rPr>
        <w:t xml:space="preserve">a lakás és nem lakás céljára szolgáló építmény esetén, figyelemmel e Rendelet 4.§-ban foglaltakra: </w:t>
      </w:r>
      <w:r w:rsidR="00D94E88">
        <w:rPr>
          <w:b/>
          <w:szCs w:val="24"/>
        </w:rPr>
        <w:t>8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 xml:space="preserve">, 200m2 feletti építmény esetén </w:t>
      </w:r>
      <w:r w:rsidR="00D94E88">
        <w:rPr>
          <w:b/>
          <w:szCs w:val="24"/>
        </w:rPr>
        <w:t>10</w:t>
      </w:r>
      <w:r w:rsidRPr="00A611C6">
        <w:rPr>
          <w:b/>
          <w:szCs w:val="24"/>
        </w:rPr>
        <w:t>00Ft/m2/év</w:t>
      </w:r>
      <w:r w:rsidRPr="00096898">
        <w:rPr>
          <w:szCs w:val="24"/>
        </w:rPr>
        <w:t>;</w:t>
      </w:r>
    </w:p>
    <w:p w14:paraId="7486514F" w14:textId="77777777" w:rsidR="00096898" w:rsidRPr="004B7A12" w:rsidRDefault="00EE0485" w:rsidP="00EE0485">
      <w:pPr>
        <w:pStyle w:val="Szvegtrzs"/>
        <w:widowControl w:val="0"/>
        <w:spacing w:after="140"/>
        <w:ind w:left="360"/>
        <w:rPr>
          <w:b/>
          <w:szCs w:val="24"/>
        </w:rPr>
      </w:pPr>
      <w:r>
        <w:rPr>
          <w:b/>
          <w:szCs w:val="24"/>
        </w:rPr>
        <w:t>c)</w:t>
      </w:r>
      <w:r w:rsidR="004B7A12" w:rsidRPr="004B7A12">
        <w:rPr>
          <w:rStyle w:val="Lbjegyzet-hivatkozs"/>
          <w:b/>
          <w:szCs w:val="24"/>
        </w:rPr>
        <w:footnoteReference w:id="10"/>
      </w:r>
    </w:p>
    <w:p w14:paraId="5FEA330B" w14:textId="77777777" w:rsidR="00096898" w:rsidRDefault="00096898" w:rsidP="00096898">
      <w:pPr>
        <w:suppressAutoHyphens w:val="0"/>
        <w:spacing w:before="120" w:after="120"/>
        <w:jc w:val="both"/>
        <w:rPr>
          <w:b/>
          <w:sz w:val="23"/>
          <w:szCs w:val="23"/>
        </w:rPr>
      </w:pPr>
    </w:p>
    <w:p w14:paraId="36B503D7" w14:textId="77777777" w:rsidR="00096898" w:rsidRDefault="00096898" w:rsidP="00BA1DCF">
      <w:pPr>
        <w:spacing w:before="120" w:after="120"/>
        <w:jc w:val="both"/>
        <w:rPr>
          <w:b/>
          <w:sz w:val="23"/>
          <w:szCs w:val="23"/>
        </w:rPr>
      </w:pPr>
    </w:p>
    <w:p w14:paraId="59611696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7CAC5D44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7B8305AA" w14:textId="77777777" w:rsidR="008D0C75" w:rsidRDefault="008D0C75" w:rsidP="00BA1DCF">
      <w:pPr>
        <w:spacing w:before="120" w:after="120"/>
        <w:jc w:val="both"/>
        <w:rPr>
          <w:b/>
          <w:sz w:val="23"/>
          <w:szCs w:val="23"/>
        </w:rPr>
      </w:pPr>
    </w:p>
    <w:p w14:paraId="6C7D56A6" w14:textId="77777777" w:rsidR="00786730" w:rsidRPr="007844B5" w:rsidRDefault="00514C44" w:rsidP="00786730">
      <w:pPr>
        <w:spacing w:before="120" w:after="120"/>
        <w:jc w:val="both"/>
        <w:rPr>
          <w:lang w:eastAsia="hu-HU"/>
        </w:rPr>
      </w:pPr>
      <w:r>
        <w:rPr>
          <w:b/>
          <w:lang w:eastAsia="hu-HU"/>
        </w:rPr>
        <w:t xml:space="preserve">7. § </w:t>
      </w:r>
      <w:r w:rsidR="00786730" w:rsidRPr="00786730">
        <w:rPr>
          <w:b/>
          <w:lang w:eastAsia="hu-HU"/>
        </w:rPr>
        <w:t xml:space="preserve">Mentes az építményadó alól </w:t>
      </w:r>
      <w:r w:rsidR="00786730" w:rsidRPr="007844B5">
        <w:rPr>
          <w:lang w:eastAsia="hu-HU"/>
        </w:rPr>
        <w:t xml:space="preserve">a </w:t>
      </w:r>
      <w:r w:rsidRPr="007844B5">
        <w:rPr>
          <w:lang w:eastAsia="hu-HU"/>
        </w:rPr>
        <w:t xml:space="preserve">Htv. </w:t>
      </w:r>
      <w:r w:rsidR="00786730" w:rsidRPr="007844B5">
        <w:rPr>
          <w:lang w:eastAsia="hu-HU"/>
        </w:rPr>
        <w:t xml:space="preserve">13.§ és 13/A§ (1) bekezdésében foglaltakon túlmenően: </w:t>
      </w:r>
    </w:p>
    <w:p w14:paraId="1F71FCF1" w14:textId="77777777" w:rsidR="00F61280" w:rsidRPr="007844B5" w:rsidRDefault="00786730" w:rsidP="00F73E9A">
      <w:pPr>
        <w:spacing w:before="120" w:after="120"/>
        <w:ind w:firstLine="708"/>
        <w:jc w:val="both"/>
        <w:rPr>
          <w:lang w:eastAsia="hu-HU"/>
        </w:rPr>
      </w:pPr>
      <w:r w:rsidRPr="00BA1DCF">
        <w:rPr>
          <w:b/>
          <w:lang w:eastAsia="hu-HU"/>
        </w:rPr>
        <w:t>a)</w:t>
      </w:r>
      <w:r w:rsidR="00FE23FE">
        <w:rPr>
          <w:rStyle w:val="Lbjegyzet-hivatkozs"/>
          <w:b/>
          <w:lang w:eastAsia="hu-HU"/>
        </w:rPr>
        <w:footnoteReference w:id="11"/>
      </w:r>
      <w:r w:rsidR="00514C44" w:rsidRPr="007844B5">
        <w:rPr>
          <w:lang w:eastAsia="hu-HU"/>
        </w:rPr>
        <w:t xml:space="preserve">  </w:t>
      </w:r>
      <w:r w:rsidRPr="007844B5">
        <w:rPr>
          <w:lang w:eastAsia="hu-HU"/>
        </w:rPr>
        <w:t>a polgárok személyi adatainak és lakcímének nyilvántartásáról szóló 1992. évi LXVI. törvény 5.§ (2) bekezdésében meghatározott lakás, amelyet az adóalany életvitelszerűen otthonául használ</w:t>
      </w:r>
      <w:r w:rsidR="00FE23FE">
        <w:rPr>
          <w:lang w:eastAsia="hu-HU"/>
        </w:rPr>
        <w:t xml:space="preserve"> és ott bejelentett állandó lakóhellyel rendelkezik.</w:t>
      </w:r>
      <w:r w:rsidR="00F61280" w:rsidRPr="007844B5">
        <w:rPr>
          <w:lang w:eastAsia="hu-HU"/>
        </w:rPr>
        <w:t xml:space="preserve"> </w:t>
      </w:r>
    </w:p>
    <w:p w14:paraId="73016CE9" w14:textId="77777777" w:rsidR="00F61280" w:rsidRDefault="00514C44" w:rsidP="00F73E9A">
      <w:pPr>
        <w:suppressAutoHyphens w:val="0"/>
        <w:spacing w:before="120" w:after="120"/>
        <w:ind w:firstLine="708"/>
        <w:jc w:val="both"/>
        <w:rPr>
          <w:lang w:eastAsia="hu-HU"/>
        </w:rPr>
      </w:pPr>
      <w:r>
        <w:rPr>
          <w:b/>
          <w:bCs/>
          <w:lang w:eastAsia="hu-HU"/>
        </w:rPr>
        <w:t>b</w:t>
      </w:r>
      <w:r w:rsidR="00F61280" w:rsidRPr="00F61280">
        <w:rPr>
          <w:b/>
          <w:bCs/>
          <w:lang w:eastAsia="hu-HU"/>
        </w:rPr>
        <w:t>)</w:t>
      </w:r>
      <w:r w:rsidR="00F61280" w:rsidRPr="00F61280">
        <w:rPr>
          <w:lang w:eastAsia="hu-HU"/>
        </w:rPr>
        <w:t xml:space="preserve"> az az </w:t>
      </w:r>
      <w:r w:rsidR="00F61280" w:rsidRPr="00F61280">
        <w:rPr>
          <w:b/>
          <w:bCs/>
          <w:lang w:eastAsia="hu-HU"/>
        </w:rPr>
        <w:t>építmény (épület, épületrész)</w:t>
      </w:r>
      <w:r w:rsidR="00F61280" w:rsidRPr="00F61280">
        <w:rPr>
          <w:lang w:eastAsia="hu-HU"/>
        </w:rPr>
        <w:t xml:space="preserve">, amely a kommunális adó hatálya alá tartozik (tárgya a magánszemély kommunális adójának) </w:t>
      </w:r>
    </w:p>
    <w:p w14:paraId="18BC0BCD" w14:textId="77777777" w:rsidR="00A611C6" w:rsidRDefault="00A611C6" w:rsidP="00A611C6">
      <w:pPr>
        <w:pStyle w:val="Szvegtrzs"/>
        <w:rPr>
          <w:ins w:id="0" w:author="Balogh Szilvia" w:date="2025-11-03T17:29:00Z" w16du:dateUtc="2025-11-03T16:29:00Z"/>
          <w:szCs w:val="24"/>
        </w:rPr>
      </w:pPr>
      <w:r>
        <w:rPr>
          <w:b/>
          <w:szCs w:val="24"/>
        </w:rPr>
        <w:tab/>
      </w:r>
      <w:r w:rsidRPr="00A611C6">
        <w:rPr>
          <w:b/>
          <w:szCs w:val="24"/>
        </w:rPr>
        <w:t>c)</w:t>
      </w:r>
      <w:r>
        <w:rPr>
          <w:rStyle w:val="Lbjegyzet-hivatkozs"/>
          <w:b/>
          <w:szCs w:val="24"/>
        </w:rPr>
        <w:footnoteReference w:id="12"/>
      </w:r>
      <w:r w:rsidR="004B7A12">
        <w:rPr>
          <w:szCs w:val="24"/>
        </w:rPr>
        <w:t xml:space="preserve"> </w:t>
      </w:r>
    </w:p>
    <w:p w14:paraId="2BA2F599" w14:textId="4BFC4470" w:rsidR="001F1CB3" w:rsidRPr="00A611C6" w:rsidRDefault="001F1CB3" w:rsidP="001F1CB3">
      <w:pPr>
        <w:pStyle w:val="Szvegtrzs"/>
        <w:ind w:firstLine="708"/>
        <w:rPr>
          <w:szCs w:val="24"/>
        </w:rPr>
        <w:pPrChange w:id="1" w:author="Balogh Szilvia" w:date="2025-11-03T17:29:00Z" w16du:dateUtc="2025-11-03T16:29:00Z">
          <w:pPr>
            <w:pStyle w:val="Szvegtrzs"/>
          </w:pPr>
        </w:pPrChange>
      </w:pPr>
      <w:ins w:id="2" w:author="Balogh Szilvia" w:date="2025-11-03T17:29:00Z" w16du:dateUtc="2025-11-03T16:29:00Z">
        <w:r w:rsidRPr="001F1CB3">
          <w:rPr>
            <w:b/>
            <w:bCs/>
            <w:szCs w:val="24"/>
            <w:rPrChange w:id="3" w:author="Balogh Szilvia" w:date="2025-11-03T17:29:00Z" w16du:dateUtc="2025-11-03T16:29:00Z">
              <w:rPr>
                <w:szCs w:val="24"/>
              </w:rPr>
            </w:rPrChange>
          </w:rPr>
          <w:t>d)</w:t>
        </w:r>
        <w:r>
          <w:rPr>
            <w:szCs w:val="24"/>
          </w:rPr>
          <w:t xml:space="preserve"> </w:t>
        </w:r>
        <w:r>
          <w:rPr>
            <w:bCs/>
          </w:rPr>
          <w:t>a Htv. 52. § 26. pontjában meghatározott üzleti célt szolgáló építmény, ha a tényleges tevékenységét nem az adott ingatlanban végzi</w:t>
        </w:r>
        <w:r>
          <w:rPr>
            <w:bCs/>
          </w:rPr>
          <w:t>.</w:t>
        </w:r>
      </w:ins>
    </w:p>
    <w:p w14:paraId="011D7358" w14:textId="77777777" w:rsidR="00A8619C" w:rsidRDefault="00A8619C" w:rsidP="00F61280">
      <w:pPr>
        <w:widowControl w:val="0"/>
        <w:suppressAutoHyphens w:val="0"/>
        <w:jc w:val="both"/>
        <w:rPr>
          <w:rFonts w:eastAsia="SimSun"/>
          <w:b/>
          <w:bCs/>
          <w:kern w:val="1"/>
          <w:lang w:eastAsia="x-none" w:bidi="x-none"/>
        </w:rPr>
      </w:pPr>
    </w:p>
    <w:p w14:paraId="61DEAF77" w14:textId="77777777" w:rsidR="00CC7C0D" w:rsidRDefault="000B2023" w:rsidP="00CC7C0D">
      <w:pPr>
        <w:pStyle w:val="Szvegtrzs"/>
        <w:rPr>
          <w:kern w:val="1"/>
          <w:lang w:eastAsia="x-none" w:bidi="x-none"/>
        </w:rPr>
      </w:pPr>
      <w:r w:rsidRPr="00BA1DCF">
        <w:rPr>
          <w:rFonts w:eastAsia="SimSun"/>
          <w:b/>
          <w:bCs/>
          <w:kern w:val="1"/>
          <w:lang w:eastAsia="x-none" w:bidi="x-none"/>
        </w:rPr>
        <w:t>8</w:t>
      </w:r>
      <w:r w:rsidR="00F61280" w:rsidRPr="00BA1DCF">
        <w:rPr>
          <w:rFonts w:eastAsia="SimSun"/>
          <w:b/>
          <w:bCs/>
          <w:kern w:val="1"/>
          <w:lang w:eastAsia="x-none" w:bidi="x-none"/>
        </w:rPr>
        <w:t>. §</w:t>
      </w:r>
      <w:r w:rsidR="00037EFB">
        <w:rPr>
          <w:rStyle w:val="Lbjegyzet-hivatkozs"/>
          <w:rFonts w:eastAsia="SimSun"/>
          <w:b/>
          <w:bCs/>
          <w:kern w:val="1"/>
          <w:lang w:eastAsia="x-none" w:bidi="x-none"/>
        </w:rPr>
        <w:footnoteReference w:id="13"/>
      </w:r>
    </w:p>
    <w:p w14:paraId="36FE406C" w14:textId="77777777" w:rsidR="00F61280" w:rsidRPr="00F61280" w:rsidRDefault="00F61280" w:rsidP="00CC7C0D">
      <w:pPr>
        <w:widowControl w:val="0"/>
        <w:suppressAutoHyphens w:val="0"/>
        <w:jc w:val="both"/>
        <w:rPr>
          <w:lang w:eastAsia="hu-HU"/>
        </w:rPr>
      </w:pPr>
    </w:p>
    <w:p w14:paraId="52FA4C85" w14:textId="77777777" w:rsidR="00F61280" w:rsidRPr="00F61280" w:rsidRDefault="00F61280" w:rsidP="00F61280">
      <w:pPr>
        <w:keepNext/>
        <w:widowControl w:val="0"/>
        <w:spacing w:before="120" w:after="240"/>
        <w:jc w:val="center"/>
        <w:outlineLvl w:val="6"/>
        <w:rPr>
          <w:i/>
          <w:lang w:eastAsia="hu-HU"/>
        </w:rPr>
      </w:pPr>
      <w:r w:rsidRPr="00F61280">
        <w:rPr>
          <w:i/>
          <w:lang w:eastAsia="hu-HU"/>
        </w:rPr>
        <w:t xml:space="preserve"> </w:t>
      </w:r>
      <w:r w:rsidR="000B2023">
        <w:rPr>
          <w:i/>
          <w:lang w:eastAsia="hu-HU"/>
        </w:rPr>
        <w:t>4</w:t>
      </w:r>
      <w:r w:rsidRPr="00F61280">
        <w:rPr>
          <w:i/>
          <w:lang w:eastAsia="hu-HU"/>
        </w:rPr>
        <w:t>. Telekadó</w:t>
      </w:r>
    </w:p>
    <w:p w14:paraId="675669A0" w14:textId="77777777" w:rsidR="00A8619C" w:rsidRPr="00A8619C" w:rsidRDefault="000B2023" w:rsidP="00A8619C">
      <w:pPr>
        <w:pStyle w:val="Szvegtrzs"/>
        <w:rPr>
          <w:szCs w:val="24"/>
        </w:rPr>
      </w:pPr>
      <w:r>
        <w:rPr>
          <w:b/>
          <w:bCs/>
          <w:lang w:eastAsia="hu-HU"/>
        </w:rPr>
        <w:t>9</w:t>
      </w:r>
      <w:r w:rsidR="00F61280" w:rsidRPr="00F61280">
        <w:rPr>
          <w:b/>
          <w:bCs/>
          <w:lang w:eastAsia="hu-HU"/>
        </w:rPr>
        <w:t>. §</w:t>
      </w:r>
      <w:r w:rsidR="00A8619C">
        <w:rPr>
          <w:rStyle w:val="Lbjegyzet-hivatkozs"/>
          <w:b/>
          <w:bCs/>
          <w:lang w:eastAsia="hu-HU"/>
        </w:rPr>
        <w:footnoteReference w:id="14"/>
      </w:r>
      <w:r w:rsidR="00F61280" w:rsidRPr="00F61280">
        <w:rPr>
          <w:lang w:eastAsia="hu-HU"/>
        </w:rPr>
        <w:t xml:space="preserve"> </w:t>
      </w:r>
      <w:r w:rsidR="00A8619C" w:rsidRPr="00A8619C">
        <w:rPr>
          <w:szCs w:val="24"/>
        </w:rPr>
        <w:t>Az adó alapja: az Önkormányzat bel-, illetve külterületén a telek m2-ben számított területe</w:t>
      </w:r>
      <w:r w:rsidR="00A8619C">
        <w:rPr>
          <w:szCs w:val="24"/>
        </w:rPr>
        <w:t>.</w:t>
      </w:r>
    </w:p>
    <w:p w14:paraId="791EFAC2" w14:textId="77777777" w:rsidR="00F61280" w:rsidRDefault="000B2023" w:rsidP="00F61280">
      <w:pPr>
        <w:suppressAutoHyphens w:val="0"/>
        <w:spacing w:before="120" w:after="120"/>
        <w:jc w:val="both"/>
        <w:rPr>
          <w:b/>
          <w:lang w:eastAsia="hu-HU"/>
        </w:rPr>
      </w:pPr>
      <w:r>
        <w:rPr>
          <w:b/>
          <w:bCs/>
          <w:lang w:eastAsia="hu-HU"/>
        </w:rPr>
        <w:t>10</w:t>
      </w:r>
      <w:r w:rsidR="00F61280" w:rsidRPr="00F61280">
        <w:rPr>
          <w:b/>
          <w:bCs/>
          <w:lang w:eastAsia="hu-HU"/>
        </w:rPr>
        <w:t>. §</w:t>
      </w:r>
      <w:r w:rsidR="00AA1AB6">
        <w:rPr>
          <w:rStyle w:val="Lbjegyzet-hivatkozs"/>
          <w:b/>
          <w:bCs/>
          <w:lang w:eastAsia="hu-HU"/>
        </w:rPr>
        <w:footnoteReference w:id="15"/>
      </w:r>
      <w:r w:rsidR="00F61280" w:rsidRPr="00F61280">
        <w:rPr>
          <w:lang w:eastAsia="hu-HU"/>
        </w:rPr>
        <w:t xml:space="preserve"> Az adó mértéke: </w:t>
      </w:r>
      <w:r w:rsidR="00AA1AB6">
        <w:rPr>
          <w:b/>
          <w:lang w:eastAsia="hu-HU"/>
        </w:rPr>
        <w:t>10</w:t>
      </w:r>
      <w:r w:rsidR="00F61280" w:rsidRPr="00B138FF">
        <w:rPr>
          <w:b/>
          <w:lang w:eastAsia="hu-HU"/>
        </w:rPr>
        <w:t>0.-Ft/m</w:t>
      </w:r>
      <w:r w:rsidR="00F61280" w:rsidRPr="00B138FF">
        <w:rPr>
          <w:b/>
          <w:vertAlign w:val="superscript"/>
          <w:lang w:eastAsia="hu-HU"/>
        </w:rPr>
        <w:t>2</w:t>
      </w:r>
      <w:r w:rsidR="00F61280" w:rsidRPr="00B138FF">
        <w:rPr>
          <w:b/>
          <w:lang w:eastAsia="hu-HU"/>
        </w:rPr>
        <w:t>/év</w:t>
      </w:r>
    </w:p>
    <w:p w14:paraId="3486EA4D" w14:textId="71B2DE02" w:rsidR="00F61280" w:rsidRPr="00F61280" w:rsidRDefault="00F61280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1</w:t>
      </w:r>
      <w:r w:rsidR="000B2023">
        <w:rPr>
          <w:b/>
          <w:bCs/>
          <w:lang w:eastAsia="hu-HU"/>
        </w:rPr>
        <w:t>1</w:t>
      </w:r>
      <w:r w:rsidRPr="00F61280">
        <w:rPr>
          <w:b/>
          <w:bCs/>
          <w:lang w:eastAsia="hu-HU"/>
        </w:rPr>
        <w:t>. §</w:t>
      </w:r>
      <w:r w:rsidRPr="00F61280">
        <w:rPr>
          <w:lang w:eastAsia="hu-HU"/>
        </w:rPr>
        <w:t xml:space="preserve"> </w:t>
      </w:r>
      <w:r w:rsidRPr="00F61280">
        <w:rPr>
          <w:b/>
          <w:bCs/>
          <w:lang w:eastAsia="hu-HU"/>
        </w:rPr>
        <w:t>(1)</w:t>
      </w:r>
      <w:r w:rsidRPr="00F61280">
        <w:rPr>
          <w:lang w:eastAsia="hu-HU"/>
        </w:rPr>
        <w:t xml:space="preserve"> </w:t>
      </w:r>
      <w:del w:id="4" w:author="Balogh Szilvia" w:date="2025-11-03T17:29:00Z" w16du:dateUtc="2025-11-03T16:29:00Z">
        <w:r w:rsidRPr="00F61280" w:rsidDel="001F1CB3">
          <w:rPr>
            <w:lang w:eastAsia="hu-HU"/>
          </w:rPr>
          <w:delText xml:space="preserve">Mentes a telekadó alól a Htv. 19. § -ában foglaltakon, valamint az 52. § 16. pontjában kivételként felsoroltakon túlmenően, az az építési engedéllyel rendelkező </w:delText>
        </w:r>
        <w:r w:rsidRPr="00F61280" w:rsidDel="001F1CB3">
          <w:rPr>
            <w:b/>
            <w:bCs/>
            <w:lang w:eastAsia="hu-HU"/>
          </w:rPr>
          <w:delText>adóalany</w:delText>
        </w:r>
        <w:r w:rsidRPr="00F61280" w:rsidDel="001F1CB3">
          <w:rPr>
            <w:lang w:eastAsia="hu-HU"/>
          </w:rPr>
          <w:delText xml:space="preserve">, aki az </w:delText>
        </w:r>
        <w:r w:rsidRPr="00BA1DCF" w:rsidDel="001F1CB3">
          <w:rPr>
            <w:lang w:eastAsia="hu-HU"/>
          </w:rPr>
          <w:delText>adóköteles lakótelekre lakóházat épít, vagy építtet az építési engedély kiadását követő év január 1. napjától 4 év időtartamon belül</w:delText>
        </w:r>
        <w:r w:rsidR="00BA1DCF" w:rsidDel="001F1CB3">
          <w:rPr>
            <w:lang w:eastAsia="hu-HU"/>
          </w:rPr>
          <w:delText>.</w:delText>
        </w:r>
      </w:del>
    </w:p>
    <w:p w14:paraId="36D74F56" w14:textId="77777777" w:rsidR="00F61280" w:rsidRPr="00F61280" w:rsidRDefault="00F61280" w:rsidP="00BA1DCF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Aki a lakóépület használatbavételi engedélyét a 4. év december 31-ig nem kapta meg, az visszamenőleg köteles az adót megfizetni.</w:t>
      </w:r>
    </w:p>
    <w:p w14:paraId="7D0B5507" w14:textId="77777777" w:rsidR="00F61280" w:rsidRDefault="00F61280" w:rsidP="00BA1DCF">
      <w:pPr>
        <w:suppressAutoHyphens w:val="0"/>
        <w:jc w:val="both"/>
        <w:rPr>
          <w:lang w:eastAsia="hu-HU"/>
        </w:rPr>
      </w:pPr>
      <w:r w:rsidRPr="00F61280">
        <w:rPr>
          <w:b/>
          <w:lang w:eastAsia="hu-HU"/>
        </w:rPr>
        <w:t>(3)</w:t>
      </w:r>
      <w:r w:rsidR="00232602">
        <w:rPr>
          <w:rStyle w:val="Lbjegyzet-hivatkozs"/>
          <w:b/>
          <w:lang w:eastAsia="hu-HU"/>
        </w:rPr>
        <w:footnoteReference w:id="16"/>
      </w:r>
    </w:p>
    <w:p w14:paraId="36C9F5FD" w14:textId="77777777" w:rsidR="00CC7C0D" w:rsidRPr="003A1762" w:rsidRDefault="006D6CF4" w:rsidP="00CC7C0D">
      <w:pPr>
        <w:suppressAutoHyphens w:val="0"/>
        <w:jc w:val="both"/>
      </w:pPr>
      <w:r w:rsidRPr="00BA1DCF">
        <w:rPr>
          <w:b/>
          <w:lang w:eastAsia="hu-HU"/>
        </w:rPr>
        <w:t>(4)</w:t>
      </w:r>
      <w:r w:rsidR="00CC7C0D">
        <w:rPr>
          <w:rStyle w:val="Lbjegyzet-hivatkozs"/>
          <w:b/>
          <w:lang w:eastAsia="hu-HU"/>
        </w:rPr>
        <w:footnoteReference w:id="17"/>
      </w:r>
    </w:p>
    <w:p w14:paraId="7CEEBBE7" w14:textId="77777777" w:rsidR="00A8619C" w:rsidRPr="00A8619C" w:rsidRDefault="00CC7C0D" w:rsidP="00CC7C0D">
      <w:pPr>
        <w:suppressAutoHyphens w:val="0"/>
        <w:jc w:val="both"/>
        <w:rPr>
          <w:b/>
        </w:rPr>
      </w:pPr>
      <w:r w:rsidRPr="00A8619C">
        <w:rPr>
          <w:b/>
        </w:rPr>
        <w:t xml:space="preserve"> </w:t>
      </w:r>
      <w:r w:rsidR="00A8619C" w:rsidRPr="00A8619C">
        <w:rPr>
          <w:b/>
        </w:rPr>
        <w:t>(5)</w:t>
      </w:r>
      <w:r w:rsidR="00A8619C">
        <w:rPr>
          <w:rStyle w:val="Lbjegyzet-hivatkozs"/>
          <w:b/>
        </w:rPr>
        <w:footnoteReference w:id="18"/>
      </w:r>
      <w:r w:rsidR="00A8619C" w:rsidRPr="00A8619C">
        <w:rPr>
          <w:b/>
        </w:rPr>
        <w:t xml:space="preserve"> </w:t>
      </w:r>
      <w:r w:rsidR="00A8619C" w:rsidRPr="00A8619C">
        <w:rPr>
          <w:lang w:eastAsia="hu-HU"/>
        </w:rPr>
        <w:t xml:space="preserve">Mentes a telekadó alól </w:t>
      </w:r>
      <w:r w:rsidR="00C70AF8">
        <w:rPr>
          <w:lang w:eastAsia="hu-HU"/>
        </w:rPr>
        <w:t>az az ingatlan, amely a magánszemélyek kommunális adója hatálya alá esik.</w:t>
      </w:r>
    </w:p>
    <w:p w14:paraId="6DAB9AAE" w14:textId="77777777" w:rsidR="00F61280" w:rsidRDefault="00F61280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6B59F886" w14:textId="77777777" w:rsidR="008D0C75" w:rsidRDefault="008D0C75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75A01B7F" w14:textId="77777777" w:rsidR="008D0C75" w:rsidRPr="00F61280" w:rsidRDefault="008D0C75" w:rsidP="00F6128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1A4BC9DB" w14:textId="77777777" w:rsidR="00F61280" w:rsidRPr="00F61280" w:rsidRDefault="000B2023" w:rsidP="00F61280">
      <w:pPr>
        <w:widowControl w:val="0"/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5</w:t>
      </w:r>
      <w:r w:rsidR="00F61280" w:rsidRPr="00F61280">
        <w:rPr>
          <w:i/>
          <w:lang w:eastAsia="hu-HU"/>
        </w:rPr>
        <w:t>. Magánszemélyek kommunális adója</w:t>
      </w:r>
    </w:p>
    <w:p w14:paraId="688B8DA1" w14:textId="77777777" w:rsidR="008D0C75" w:rsidRDefault="00F61280" w:rsidP="00A8619C">
      <w:pPr>
        <w:pStyle w:val="Szvegtrzs"/>
        <w:rPr>
          <w:lang w:eastAsia="hu-HU"/>
        </w:rPr>
      </w:pPr>
      <w:r w:rsidRPr="00F61280">
        <w:rPr>
          <w:b/>
          <w:bCs/>
          <w:lang w:eastAsia="hu-HU"/>
        </w:rPr>
        <w:lastRenderedPageBreak/>
        <w:t>1</w:t>
      </w:r>
      <w:r w:rsidR="007C2AA1">
        <w:rPr>
          <w:b/>
          <w:bCs/>
          <w:lang w:eastAsia="hu-HU"/>
        </w:rPr>
        <w:t>2</w:t>
      </w:r>
      <w:r w:rsidRPr="00F61280">
        <w:rPr>
          <w:b/>
          <w:bCs/>
          <w:lang w:eastAsia="hu-HU"/>
        </w:rPr>
        <w:t>. §</w:t>
      </w:r>
      <w:r w:rsidR="00A8619C">
        <w:rPr>
          <w:rStyle w:val="Lbjegyzet-hivatkozs"/>
          <w:b/>
          <w:bCs/>
          <w:lang w:eastAsia="hu-HU"/>
        </w:rPr>
        <w:footnoteReference w:id="19"/>
      </w:r>
      <w:r w:rsidRPr="00F61280">
        <w:rPr>
          <w:lang w:eastAsia="hu-HU"/>
        </w:rPr>
        <w:t xml:space="preserve"> </w:t>
      </w:r>
      <w:r w:rsidR="00536BAF">
        <w:rPr>
          <w:lang w:eastAsia="hu-HU"/>
        </w:rPr>
        <w:t>(1) Az adó alapja: az építmények közül az életvitelszerűen használt lakás tulajdon vagy lakásbérleti jog. Több építmény esetén, minden építményre vonatkozik, ami az 1993. évi LXXVIII. törvény 7. § (2) pontja alapján rendeltetésszerű használatra alkalmas.</w:t>
      </w:r>
    </w:p>
    <w:p w14:paraId="4CC546BC" w14:textId="77777777" w:rsidR="00536BAF" w:rsidRDefault="00536BAF" w:rsidP="00A8619C">
      <w:pPr>
        <w:pStyle w:val="Szvegtrzs"/>
        <w:rPr>
          <w:lang w:eastAsia="hu-HU"/>
        </w:rPr>
      </w:pPr>
    </w:p>
    <w:p w14:paraId="47376DB1" w14:textId="77777777" w:rsidR="00536BAF" w:rsidRDefault="00536BAF" w:rsidP="00A8619C">
      <w:pPr>
        <w:pStyle w:val="Szvegtrzs"/>
        <w:rPr>
          <w:lang w:eastAsia="hu-HU"/>
        </w:rPr>
      </w:pPr>
      <w:r>
        <w:rPr>
          <w:lang w:eastAsia="hu-HU"/>
        </w:rPr>
        <w:t>(2) Az adózás alanya az a magánszemély, aki az adott ingatlanon állandó lakóhellyel rendelkezik és életvitelszerűen ott él.</w:t>
      </w:r>
    </w:p>
    <w:p w14:paraId="3477FF82" w14:textId="77777777" w:rsidR="00536BAF" w:rsidRDefault="00536BAF" w:rsidP="00A8619C">
      <w:pPr>
        <w:pStyle w:val="Szvegtrzs"/>
        <w:rPr>
          <w:b/>
          <w:bCs/>
          <w:lang w:eastAsia="hu-HU"/>
        </w:rPr>
      </w:pPr>
    </w:p>
    <w:p w14:paraId="7A9200C1" w14:textId="77777777" w:rsidR="00A8619C" w:rsidRPr="004D64C0" w:rsidRDefault="00F61280" w:rsidP="00A8619C">
      <w:pPr>
        <w:pStyle w:val="Szvegtrzs"/>
        <w:rPr>
          <w:sz w:val="22"/>
          <w:szCs w:val="22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3</w:t>
      </w:r>
      <w:r w:rsidRPr="00F61280">
        <w:rPr>
          <w:b/>
          <w:bCs/>
          <w:lang w:eastAsia="hu-HU"/>
        </w:rPr>
        <w:t>. §</w:t>
      </w:r>
      <w:r w:rsidR="00A10200">
        <w:rPr>
          <w:rStyle w:val="Lbjegyzet-hivatkozs"/>
          <w:b/>
          <w:bCs/>
          <w:lang w:eastAsia="hu-HU"/>
        </w:rPr>
        <w:footnoteReference w:id="20"/>
      </w:r>
      <w:r w:rsidRPr="00F61280">
        <w:rPr>
          <w:b/>
          <w:bCs/>
          <w:lang w:eastAsia="hu-HU"/>
        </w:rPr>
        <w:t xml:space="preserve"> </w:t>
      </w:r>
      <w:r w:rsidRPr="00F61280">
        <w:rPr>
          <w:lang w:eastAsia="hu-HU"/>
        </w:rPr>
        <w:t xml:space="preserve">Az adó mértéke: </w:t>
      </w:r>
      <w:r w:rsidR="00AA1AB6">
        <w:rPr>
          <w:b/>
          <w:lang w:eastAsia="hu-HU"/>
        </w:rPr>
        <w:t>22</w:t>
      </w:r>
      <w:r w:rsidRPr="00B138FF">
        <w:rPr>
          <w:b/>
          <w:lang w:eastAsia="hu-HU"/>
        </w:rPr>
        <w:t>.</w:t>
      </w:r>
      <w:r w:rsidR="00AA1AB6">
        <w:rPr>
          <w:b/>
          <w:lang w:eastAsia="hu-HU"/>
        </w:rPr>
        <w:t>5</w:t>
      </w:r>
      <w:r w:rsidRPr="00B138FF">
        <w:rPr>
          <w:b/>
          <w:lang w:eastAsia="hu-HU"/>
        </w:rPr>
        <w:t>00</w:t>
      </w:r>
      <w:r w:rsidR="003024C9">
        <w:rPr>
          <w:b/>
          <w:lang w:eastAsia="hu-HU"/>
        </w:rPr>
        <w:t xml:space="preserve"> </w:t>
      </w:r>
      <w:r w:rsidRPr="00B138FF">
        <w:rPr>
          <w:b/>
          <w:lang w:eastAsia="hu-HU"/>
        </w:rPr>
        <w:t>Ft/év</w:t>
      </w:r>
      <w:r w:rsidR="00A8619C">
        <w:rPr>
          <w:b/>
          <w:lang w:eastAsia="hu-HU"/>
        </w:rPr>
        <w:t xml:space="preserve"> </w:t>
      </w:r>
    </w:p>
    <w:p w14:paraId="4E33E6D8" w14:textId="77777777" w:rsidR="00F61280" w:rsidRPr="00F61280" w:rsidRDefault="00F61280" w:rsidP="00F61280">
      <w:pPr>
        <w:suppressAutoHyphens w:val="0"/>
        <w:spacing w:before="120" w:after="120"/>
        <w:jc w:val="both"/>
        <w:rPr>
          <w:lang w:eastAsia="hu-HU"/>
        </w:rPr>
      </w:pPr>
    </w:p>
    <w:p w14:paraId="382BDAB0" w14:textId="77777777" w:rsidR="00A10200" w:rsidRPr="008D0C75" w:rsidRDefault="00F61280" w:rsidP="00A10200">
      <w:pPr>
        <w:pStyle w:val="Szvegtrzs"/>
        <w:rPr>
          <w:szCs w:val="24"/>
          <w:lang w:eastAsia="hu-HU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4</w:t>
      </w:r>
      <w:r w:rsidRPr="00F61280">
        <w:rPr>
          <w:b/>
          <w:bCs/>
          <w:lang w:eastAsia="hu-HU"/>
        </w:rPr>
        <w:t xml:space="preserve">.  </w:t>
      </w:r>
      <w:r w:rsidRPr="008D0C75">
        <w:rPr>
          <w:b/>
          <w:bCs/>
          <w:szCs w:val="24"/>
          <w:lang w:eastAsia="hu-HU"/>
        </w:rPr>
        <w:t>§</w:t>
      </w:r>
      <w:r w:rsidR="00A10200" w:rsidRPr="008D0C75">
        <w:rPr>
          <w:rStyle w:val="Lbjegyzet-hivatkozs"/>
          <w:b/>
          <w:bCs/>
          <w:szCs w:val="24"/>
          <w:lang w:eastAsia="hu-HU"/>
        </w:rPr>
        <w:footnoteReference w:id="21"/>
      </w:r>
      <w:r w:rsidRPr="008D0C75">
        <w:rPr>
          <w:szCs w:val="24"/>
          <w:lang w:eastAsia="hu-HU"/>
        </w:rPr>
        <w:t xml:space="preserve"> </w:t>
      </w:r>
      <w:r w:rsidR="00A10200" w:rsidRPr="008D0C75">
        <w:rPr>
          <w:szCs w:val="24"/>
          <w:lang w:eastAsia="hu-HU"/>
        </w:rPr>
        <w:t xml:space="preserve"> </w:t>
      </w:r>
      <w:r w:rsidR="00A10200" w:rsidRPr="008D0C75">
        <w:rPr>
          <w:b/>
          <w:szCs w:val="24"/>
        </w:rPr>
        <w:t>(1)</w:t>
      </w:r>
      <w:r w:rsidR="00A10200" w:rsidRPr="008D0C75">
        <w:rPr>
          <w:szCs w:val="24"/>
        </w:rPr>
        <w:t xml:space="preserve"> </w:t>
      </w:r>
      <w:r w:rsidR="00A10200" w:rsidRPr="008D0C75">
        <w:rPr>
          <w:szCs w:val="24"/>
          <w:lang w:eastAsia="hu-HU"/>
        </w:rPr>
        <w:t>Mentes a magánszemélyek kommunális adója alól:</w:t>
      </w:r>
    </w:p>
    <w:p w14:paraId="05717333" w14:textId="77777777" w:rsidR="00A10200" w:rsidRPr="008D0C75" w:rsidRDefault="00A10200" w:rsidP="00A10200">
      <w:pPr>
        <w:pStyle w:val="Szvegtrzs"/>
        <w:widowControl w:val="0"/>
        <w:numPr>
          <w:ilvl w:val="0"/>
          <w:numId w:val="17"/>
        </w:numPr>
        <w:spacing w:after="140"/>
        <w:rPr>
          <w:szCs w:val="24"/>
          <w:lang w:eastAsia="hu-HU"/>
        </w:rPr>
      </w:pPr>
      <w:r w:rsidRPr="008D0C75">
        <w:rPr>
          <w:szCs w:val="24"/>
          <w:lang w:eastAsia="hu-HU"/>
        </w:rPr>
        <w:t xml:space="preserve">az az </w:t>
      </w:r>
      <w:r w:rsidRPr="008D0C75">
        <w:rPr>
          <w:b/>
          <w:bCs/>
          <w:szCs w:val="24"/>
          <w:lang w:eastAsia="hu-HU"/>
        </w:rPr>
        <w:t>ingatlan</w:t>
      </w:r>
      <w:r w:rsidRPr="008D0C75">
        <w:rPr>
          <w:szCs w:val="24"/>
          <w:lang w:eastAsia="hu-HU"/>
        </w:rPr>
        <w:t>, amely az építményadó hatálya alá tartozik (tárgya az építményadónak),</w:t>
      </w:r>
    </w:p>
    <w:p w14:paraId="6C5D1629" w14:textId="77777777" w:rsidR="00A10200" w:rsidRPr="008D0C75" w:rsidRDefault="001460A5" w:rsidP="00A10200">
      <w:pPr>
        <w:pStyle w:val="Szvegtrzs"/>
        <w:widowControl w:val="0"/>
        <w:numPr>
          <w:ilvl w:val="0"/>
          <w:numId w:val="17"/>
        </w:numPr>
        <w:spacing w:after="140"/>
        <w:rPr>
          <w:szCs w:val="24"/>
        </w:rPr>
      </w:pPr>
      <w:r>
        <w:rPr>
          <w:rStyle w:val="Lbjegyzet-hivatkozs"/>
          <w:szCs w:val="24"/>
        </w:rPr>
        <w:footnoteReference w:id="22"/>
      </w:r>
      <w:r>
        <w:rPr>
          <w:szCs w:val="24"/>
        </w:rPr>
        <w:t xml:space="preserve"> Az adott ingatlanban állandó lakhellyel rendelkező személyek egy főre jutó havi nettó jövedelme nem éri el a mindenkori öregségi nyugdíj legkisebb összegét.</w:t>
      </w:r>
    </w:p>
    <w:p w14:paraId="4A280A4C" w14:textId="77777777" w:rsidR="00A10200" w:rsidRPr="008D0C75" w:rsidRDefault="00A10200" w:rsidP="00A10200">
      <w:pPr>
        <w:pStyle w:val="Szvegtrzs"/>
        <w:rPr>
          <w:szCs w:val="24"/>
        </w:rPr>
      </w:pPr>
      <w:r w:rsidRPr="008D0C75">
        <w:rPr>
          <w:b/>
          <w:szCs w:val="24"/>
        </w:rPr>
        <w:t>(2)</w:t>
      </w:r>
      <w:r w:rsidRPr="008D0C75">
        <w:rPr>
          <w:szCs w:val="24"/>
        </w:rPr>
        <w:t xml:space="preserve"> Az adómentesség megállapítása évente, a tárgyév március 15. napjáig benyújtott kérelemre történik.</w:t>
      </w:r>
    </w:p>
    <w:p w14:paraId="7D1FD28F" w14:textId="77777777" w:rsidR="00A10200" w:rsidRPr="008D0C75" w:rsidRDefault="00A10200" w:rsidP="00A10200">
      <w:pPr>
        <w:pStyle w:val="Szvegtrzs"/>
        <w:rPr>
          <w:szCs w:val="24"/>
        </w:rPr>
      </w:pPr>
      <w:r w:rsidRPr="008D0C75">
        <w:rPr>
          <w:b/>
          <w:szCs w:val="24"/>
        </w:rPr>
        <w:t>(3)</w:t>
      </w:r>
      <w:r w:rsidRPr="008D0C75">
        <w:rPr>
          <w:szCs w:val="24"/>
        </w:rPr>
        <w:t xml:space="preserve"> A kommunális adó részletekben történő megfizetésére az </w:t>
      </w:r>
      <w:r w:rsidRPr="008D0C75">
        <w:rPr>
          <w:kern w:val="1"/>
          <w:szCs w:val="24"/>
          <w:lang w:eastAsia="x-none" w:bidi="x-none"/>
        </w:rPr>
        <w:t>adózás rendjéről szóló 2017. évi CL. törvény 198-199.§-aira tekintettel</w:t>
      </w:r>
      <w:r w:rsidR="008D0C75">
        <w:rPr>
          <w:kern w:val="1"/>
          <w:szCs w:val="24"/>
          <w:lang w:eastAsia="x-none" w:bidi="x-none"/>
        </w:rPr>
        <w:t xml:space="preserve"> kérelem alapján van lehetőség.</w:t>
      </w:r>
    </w:p>
    <w:p w14:paraId="48DDA6B1" w14:textId="77777777" w:rsidR="00F61280" w:rsidRPr="008D0C75" w:rsidRDefault="00F61280" w:rsidP="00A10200">
      <w:pPr>
        <w:widowControl w:val="0"/>
        <w:suppressAutoHyphens w:val="0"/>
        <w:spacing w:before="120" w:after="120"/>
        <w:jc w:val="both"/>
        <w:rPr>
          <w:lang w:eastAsia="hu-HU"/>
        </w:rPr>
      </w:pPr>
    </w:p>
    <w:p w14:paraId="7A50C01F" w14:textId="77777777" w:rsidR="00F61280" w:rsidRPr="00F61280" w:rsidRDefault="000B2023" w:rsidP="00F61280">
      <w:pPr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6</w:t>
      </w:r>
      <w:r w:rsidR="00F61280" w:rsidRPr="00F61280">
        <w:rPr>
          <w:i/>
          <w:lang w:eastAsia="hu-HU"/>
        </w:rPr>
        <w:t>. Idegenforgalmi adó</w:t>
      </w:r>
    </w:p>
    <w:p w14:paraId="06E74DB7" w14:textId="77777777" w:rsidR="00F61280" w:rsidRPr="00DD7370" w:rsidRDefault="00F61280" w:rsidP="00F73E9A">
      <w:pPr>
        <w:suppressAutoHyphens w:val="0"/>
        <w:spacing w:before="120" w:after="120"/>
        <w:jc w:val="both"/>
        <w:rPr>
          <w:b/>
          <w:lang w:eastAsia="hu-HU"/>
        </w:rPr>
      </w:pPr>
      <w:r w:rsidRPr="00F61280"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5</w:t>
      </w:r>
      <w:r w:rsidRPr="00F61280">
        <w:rPr>
          <w:b/>
          <w:bCs/>
          <w:lang w:eastAsia="hu-HU"/>
        </w:rPr>
        <w:t>. §</w:t>
      </w:r>
      <w:r w:rsidRPr="00F61280">
        <w:rPr>
          <w:lang w:eastAsia="hu-HU"/>
        </w:rPr>
        <w:t xml:space="preserve"> Az adó alapja: a megkezdett </w:t>
      </w:r>
      <w:r w:rsidRPr="00DD7370">
        <w:rPr>
          <w:b/>
          <w:lang w:eastAsia="hu-HU"/>
        </w:rPr>
        <w:t>vendégéjszakák száma</w:t>
      </w:r>
    </w:p>
    <w:p w14:paraId="729D210C" w14:textId="77777777" w:rsidR="00F61280" w:rsidRPr="00B138FF" w:rsidRDefault="000B2023" w:rsidP="00F73E9A">
      <w:pPr>
        <w:suppressAutoHyphens w:val="0"/>
        <w:spacing w:before="120" w:after="120"/>
        <w:jc w:val="both"/>
        <w:rPr>
          <w:b/>
          <w:lang w:eastAsia="hu-HU"/>
        </w:rPr>
      </w:pPr>
      <w:r>
        <w:rPr>
          <w:b/>
          <w:bCs/>
          <w:lang w:eastAsia="hu-HU"/>
        </w:rPr>
        <w:t>1</w:t>
      </w:r>
      <w:r w:rsidR="007C2AA1">
        <w:rPr>
          <w:b/>
          <w:bCs/>
          <w:lang w:eastAsia="hu-HU"/>
        </w:rPr>
        <w:t>6</w:t>
      </w:r>
      <w:r w:rsidR="00F61280" w:rsidRPr="00F61280">
        <w:rPr>
          <w:b/>
          <w:bCs/>
          <w:lang w:eastAsia="hu-HU"/>
        </w:rPr>
        <w:t>. § (1)</w:t>
      </w:r>
      <w:r w:rsidR="00F61280" w:rsidRPr="00F61280">
        <w:rPr>
          <w:lang w:eastAsia="hu-HU"/>
        </w:rPr>
        <w:t xml:space="preserve"> Az adó mértéke személyenként és vendégéjszakánként: </w:t>
      </w:r>
      <w:r w:rsidR="00F61280" w:rsidRPr="00B138FF">
        <w:rPr>
          <w:b/>
          <w:lang w:eastAsia="hu-HU"/>
        </w:rPr>
        <w:t>300.- Ft</w:t>
      </w:r>
    </w:p>
    <w:p w14:paraId="1109B2B6" w14:textId="77777777" w:rsidR="00F61280" w:rsidRPr="00F61280" w:rsidRDefault="00F61280" w:rsidP="00BA1DCF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Az adó beszedésére kötelezett az önkormányzat kérésére a vendégkönyvet bemutatja.</w:t>
      </w:r>
    </w:p>
    <w:p w14:paraId="3C19B294" w14:textId="77777777" w:rsidR="00F61280" w:rsidRPr="00F61280" w:rsidRDefault="00F61280" w:rsidP="00F61280">
      <w:pPr>
        <w:suppressAutoHyphens w:val="0"/>
        <w:spacing w:before="120" w:after="120"/>
        <w:rPr>
          <w:lang w:eastAsia="hu-HU"/>
        </w:rPr>
      </w:pPr>
    </w:p>
    <w:p w14:paraId="40E4B607" w14:textId="77777777" w:rsidR="00F61280" w:rsidRPr="00F61280" w:rsidRDefault="000B2023" w:rsidP="00F61280">
      <w:pPr>
        <w:widowControl w:val="0"/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7</w:t>
      </w:r>
      <w:r w:rsidR="00F61280" w:rsidRPr="00F61280">
        <w:rPr>
          <w:i/>
          <w:lang w:eastAsia="hu-HU"/>
        </w:rPr>
        <w:t>. Helyi iparűzési adó</w:t>
      </w:r>
    </w:p>
    <w:p w14:paraId="2127F15A" w14:textId="77777777" w:rsidR="00786730" w:rsidRPr="00B138FF" w:rsidRDefault="00514C44" w:rsidP="00786730">
      <w:pPr>
        <w:widowControl w:val="0"/>
        <w:suppressAutoHyphens w:val="0"/>
        <w:spacing w:before="120" w:after="120"/>
        <w:jc w:val="both"/>
        <w:rPr>
          <w:lang w:eastAsia="hu-HU"/>
        </w:rPr>
      </w:pPr>
      <w:r>
        <w:rPr>
          <w:b/>
          <w:lang w:eastAsia="hu-HU"/>
        </w:rPr>
        <w:t>17</w:t>
      </w:r>
      <w:r w:rsidR="00786730" w:rsidRPr="00786730">
        <w:rPr>
          <w:b/>
          <w:lang w:eastAsia="hu-HU"/>
        </w:rPr>
        <w:t xml:space="preserve">. </w:t>
      </w:r>
      <w:r w:rsidR="00786730" w:rsidRPr="00B138FF">
        <w:rPr>
          <w:lang w:eastAsia="hu-HU"/>
        </w:rPr>
        <w:t>§</w:t>
      </w:r>
      <w:r w:rsidR="00B138FF" w:rsidRPr="00B138FF">
        <w:rPr>
          <w:lang w:eastAsia="hu-HU"/>
        </w:rPr>
        <w:t xml:space="preserve"> </w:t>
      </w:r>
      <w:r w:rsidR="00786730" w:rsidRPr="00BA1DCF">
        <w:rPr>
          <w:b/>
          <w:lang w:eastAsia="hu-HU"/>
        </w:rPr>
        <w:t>(1)</w:t>
      </w:r>
      <w:r w:rsidR="004008AD">
        <w:rPr>
          <w:rStyle w:val="Lbjegyzet-hivatkozs"/>
          <w:b/>
          <w:lang w:eastAsia="hu-HU"/>
        </w:rPr>
        <w:footnoteReference w:id="23"/>
      </w:r>
      <w:r w:rsidR="00786730" w:rsidRPr="00B138FF">
        <w:rPr>
          <w:lang w:eastAsia="hu-HU"/>
        </w:rPr>
        <w:t xml:space="preserve"> A Htv. 37. § (1) bekezdésében meghatározott iparűzési tevékenység esetén az adó mértéke </w:t>
      </w:r>
      <w:r w:rsidR="00BA5745" w:rsidRPr="00B138FF">
        <w:rPr>
          <w:b/>
          <w:lang w:eastAsia="hu-HU"/>
        </w:rPr>
        <w:t>1,8</w:t>
      </w:r>
      <w:r w:rsidR="00786730" w:rsidRPr="00B138FF">
        <w:rPr>
          <w:b/>
          <w:lang w:eastAsia="hu-HU"/>
        </w:rPr>
        <w:t>%.</w:t>
      </w:r>
    </w:p>
    <w:p w14:paraId="1462D620" w14:textId="77777777" w:rsidR="000B2023" w:rsidRDefault="00786730" w:rsidP="00786730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BA1DCF">
        <w:rPr>
          <w:b/>
          <w:lang w:eastAsia="hu-HU"/>
        </w:rPr>
        <w:t>(2)</w:t>
      </w:r>
      <w:r w:rsidR="004008AD">
        <w:rPr>
          <w:rStyle w:val="Lbjegyzet-hivatkozs"/>
          <w:b/>
          <w:lang w:eastAsia="hu-HU"/>
        </w:rPr>
        <w:footnoteReference w:id="24"/>
      </w:r>
    </w:p>
    <w:p w14:paraId="2EBD4798" w14:textId="65536068" w:rsidR="000B2023" w:rsidRPr="00B138FF" w:rsidRDefault="000B2023" w:rsidP="000B2023">
      <w:pPr>
        <w:widowControl w:val="0"/>
        <w:suppressAutoHyphens w:val="0"/>
        <w:spacing w:before="120" w:after="120"/>
        <w:jc w:val="both"/>
        <w:rPr>
          <w:lang w:eastAsia="hu-HU"/>
        </w:rPr>
      </w:pPr>
      <w:r w:rsidRPr="00BA1DCF">
        <w:rPr>
          <w:b/>
          <w:lang w:eastAsia="hu-HU"/>
        </w:rPr>
        <w:t>(3)</w:t>
      </w:r>
      <w:r w:rsidR="00BA1DCF">
        <w:rPr>
          <w:lang w:eastAsia="hu-HU"/>
        </w:rPr>
        <w:t xml:space="preserve"> </w:t>
      </w:r>
      <w:r>
        <w:rPr>
          <w:lang w:eastAsia="hu-HU"/>
        </w:rPr>
        <w:t xml:space="preserve">A Htv. 39/C. § (4) bekezdése szerinti feltételek alapján mentes a helyi iparűzési adó megfizetése alól a Htv. 52. § 23. pontjában rögzített háziorvos, házi gyermekorvos, védőnő, fogorvosi alapellátást végző vállalkozó, amennyiben a vállalkozási szintű iparűzési adóalapja a </w:t>
      </w:r>
      <w:del w:id="5" w:author="Balogh Szilvia" w:date="2025-11-03T17:30:00Z" w16du:dateUtc="2025-11-03T16:30:00Z">
        <w:r w:rsidDel="001F1CB3">
          <w:rPr>
            <w:lang w:eastAsia="hu-HU"/>
          </w:rPr>
          <w:delText xml:space="preserve">20 </w:delText>
        </w:r>
      </w:del>
      <w:ins w:id="6" w:author="Balogh Szilvia" w:date="2025-11-03T17:30:00Z" w16du:dateUtc="2025-11-03T16:30:00Z">
        <w:r w:rsidR="001F1CB3">
          <w:rPr>
            <w:lang w:eastAsia="hu-HU"/>
          </w:rPr>
          <w:t>4</w:t>
        </w:r>
        <w:r w:rsidR="001F1CB3">
          <w:rPr>
            <w:lang w:eastAsia="hu-HU"/>
          </w:rPr>
          <w:t xml:space="preserve">0 </w:t>
        </w:r>
      </w:ins>
      <w:r>
        <w:rPr>
          <w:lang w:eastAsia="hu-HU"/>
        </w:rPr>
        <w:t>millió Ft-ot nem haladja meg.</w:t>
      </w:r>
    </w:p>
    <w:p w14:paraId="2E704E03" w14:textId="77777777" w:rsidR="00786730" w:rsidRPr="00F61280" w:rsidRDefault="00786730" w:rsidP="00F61280">
      <w:pPr>
        <w:suppressAutoHyphens w:val="0"/>
        <w:spacing w:before="120" w:after="120"/>
        <w:jc w:val="center"/>
        <w:rPr>
          <w:b/>
          <w:lang w:eastAsia="hu-HU"/>
        </w:rPr>
      </w:pPr>
    </w:p>
    <w:p w14:paraId="256DA0FC" w14:textId="77777777" w:rsidR="00971D99" w:rsidRPr="00971D99" w:rsidRDefault="00971D99" w:rsidP="00C91B5C">
      <w:pPr>
        <w:suppressAutoHyphens w:val="0"/>
        <w:spacing w:line="259" w:lineRule="auto"/>
        <w:jc w:val="center"/>
        <w:rPr>
          <w:rFonts w:eastAsiaTheme="minorHAnsi"/>
          <w:b/>
          <w:color w:val="auto"/>
          <w:lang w:eastAsia="en-US"/>
        </w:rPr>
      </w:pPr>
      <w:r w:rsidRPr="00971D99">
        <w:rPr>
          <w:rFonts w:eastAsiaTheme="minorHAnsi"/>
          <w:b/>
          <w:color w:val="auto"/>
          <w:lang w:eastAsia="en-US"/>
        </w:rPr>
        <w:t>ZÁRÓ RENDELKEZÉSEK</w:t>
      </w:r>
    </w:p>
    <w:p w14:paraId="79C5997E" w14:textId="77777777" w:rsidR="00F71F1F" w:rsidRPr="00C91B5C" w:rsidRDefault="00F71F1F" w:rsidP="00971D99">
      <w:pPr>
        <w:jc w:val="center"/>
        <w:rPr>
          <w:b/>
          <w:bCs/>
          <w:iCs/>
        </w:rPr>
      </w:pPr>
    </w:p>
    <w:p w14:paraId="2C9E6E96" w14:textId="77777777" w:rsidR="00F71F1F" w:rsidRPr="00B138FF" w:rsidRDefault="00F71F1F" w:rsidP="000B2023">
      <w:pPr>
        <w:pStyle w:val="Szvegtrzs"/>
        <w:numPr>
          <w:ilvl w:val="0"/>
          <w:numId w:val="15"/>
        </w:numPr>
        <w:jc w:val="center"/>
        <w:rPr>
          <w:bCs/>
          <w:i/>
          <w:iCs/>
        </w:rPr>
      </w:pPr>
      <w:r w:rsidRPr="00B138FF">
        <w:rPr>
          <w:bCs/>
          <w:i/>
          <w:iCs/>
        </w:rPr>
        <w:t>Hatályba léptetés</w:t>
      </w:r>
    </w:p>
    <w:p w14:paraId="5505350D" w14:textId="77777777" w:rsidR="001F6235" w:rsidRPr="005F0948" w:rsidRDefault="001F6235" w:rsidP="003C36C1">
      <w:pPr>
        <w:pStyle w:val="Szvegtrzs"/>
        <w:ind w:left="720"/>
        <w:rPr>
          <w:b/>
          <w:bCs/>
          <w:i/>
          <w:iCs/>
        </w:rPr>
      </w:pPr>
    </w:p>
    <w:p w14:paraId="43D11548" w14:textId="77777777" w:rsidR="001B358A" w:rsidRDefault="00514C44" w:rsidP="003C36C1">
      <w:pPr>
        <w:jc w:val="both"/>
      </w:pPr>
      <w:r>
        <w:rPr>
          <w:b/>
        </w:rPr>
        <w:lastRenderedPageBreak/>
        <w:t>18</w:t>
      </w:r>
      <w:r w:rsidR="00244715">
        <w:rPr>
          <w:b/>
        </w:rPr>
        <w:t>.</w:t>
      </w:r>
      <w:r w:rsidR="009E0CA5">
        <w:rPr>
          <w:b/>
        </w:rPr>
        <w:t xml:space="preserve"> </w:t>
      </w:r>
      <w:r w:rsidR="00244715">
        <w:rPr>
          <w:b/>
        </w:rPr>
        <w:t>§</w:t>
      </w:r>
      <w:r w:rsidR="009E0CA5">
        <w:rPr>
          <w:b/>
        </w:rPr>
        <w:t xml:space="preserve"> </w:t>
      </w:r>
      <w:r w:rsidR="00F71F1F" w:rsidRPr="00244715">
        <w:rPr>
          <w:b/>
        </w:rPr>
        <w:t>(1)</w:t>
      </w:r>
      <w:r w:rsidR="00F71F1F">
        <w:t xml:space="preserve"> </w:t>
      </w:r>
      <w:r w:rsidR="001B358A">
        <w:t xml:space="preserve"> Ez a rendelet </w:t>
      </w:r>
      <w:r w:rsidR="001D0B41">
        <w:t xml:space="preserve">2019. január </w:t>
      </w:r>
      <w:r w:rsidR="008518B6">
        <w:t>1. napján lép hatályba.</w:t>
      </w:r>
    </w:p>
    <w:p w14:paraId="472A31AA" w14:textId="77777777" w:rsidR="001B358A" w:rsidRDefault="001B358A" w:rsidP="00BA1DCF">
      <w:pPr>
        <w:jc w:val="both"/>
      </w:pPr>
      <w:r w:rsidRPr="003C36C1">
        <w:rPr>
          <w:b/>
        </w:rPr>
        <w:t>(2)</w:t>
      </w:r>
      <w:r>
        <w:t xml:space="preserve"> </w:t>
      </w:r>
      <w:r w:rsidR="005665E9">
        <w:t>E</w:t>
      </w:r>
      <w:r w:rsidR="005665E9" w:rsidRPr="007366A5">
        <w:t xml:space="preserve"> rendelet hatályba lépésével </w:t>
      </w:r>
      <w:r w:rsidR="005665E9">
        <w:t xml:space="preserve">egyidejűleg </w:t>
      </w:r>
      <w:r w:rsidR="005665E9" w:rsidRPr="007366A5">
        <w:t>hatályát veszti</w:t>
      </w:r>
      <w:r w:rsidR="005665E9">
        <w:t xml:space="preserve"> </w:t>
      </w:r>
      <w:r>
        <w:t>Szigethalo</w:t>
      </w:r>
      <w:r w:rsidR="005665E9">
        <w:t>m Város Önkormányzat Képviselő-t</w:t>
      </w:r>
      <w:r>
        <w:t xml:space="preserve">estületének a </w:t>
      </w:r>
      <w:r w:rsidR="00F61280">
        <w:t xml:space="preserve">helyi adókról szóló </w:t>
      </w:r>
      <w:r>
        <w:t>2</w:t>
      </w:r>
      <w:r w:rsidR="00F61280">
        <w:t>6</w:t>
      </w:r>
      <w:r>
        <w:t>/20</w:t>
      </w:r>
      <w:r w:rsidR="00F61280">
        <w:t>12. (</w:t>
      </w:r>
      <w:r>
        <w:t>X</w:t>
      </w:r>
      <w:r w:rsidR="00F61280">
        <w:t>I</w:t>
      </w:r>
      <w:r>
        <w:t>.2</w:t>
      </w:r>
      <w:r w:rsidR="00F61280">
        <w:t>6</w:t>
      </w:r>
      <w:r>
        <w:t>) Kt rendelete.</w:t>
      </w:r>
    </w:p>
    <w:p w14:paraId="38C01DAD" w14:textId="77777777" w:rsidR="00F71F1F" w:rsidRDefault="00F71F1F" w:rsidP="003C36C1">
      <w:pPr>
        <w:jc w:val="both"/>
      </w:pPr>
    </w:p>
    <w:p w14:paraId="3D3F444C" w14:textId="77777777" w:rsidR="00F61280" w:rsidRPr="00F61280" w:rsidRDefault="000B2023" w:rsidP="00F61280">
      <w:pPr>
        <w:suppressAutoHyphens w:val="0"/>
        <w:spacing w:before="120" w:after="240"/>
        <w:jc w:val="center"/>
        <w:rPr>
          <w:i/>
          <w:lang w:eastAsia="hu-HU"/>
        </w:rPr>
      </w:pPr>
      <w:r>
        <w:rPr>
          <w:i/>
          <w:lang w:eastAsia="hu-HU"/>
        </w:rPr>
        <w:t>9</w:t>
      </w:r>
      <w:r w:rsidR="00F61280" w:rsidRPr="00F61280">
        <w:rPr>
          <w:i/>
          <w:lang w:eastAsia="hu-HU"/>
        </w:rPr>
        <w:t>. Rövidítés meghatározása</w:t>
      </w:r>
    </w:p>
    <w:p w14:paraId="3F2BF844" w14:textId="77777777" w:rsidR="00F61280" w:rsidRPr="00F61280" w:rsidRDefault="00514C44" w:rsidP="00F61280">
      <w:pPr>
        <w:suppressAutoHyphens w:val="0"/>
        <w:spacing w:before="120" w:after="120"/>
        <w:jc w:val="both"/>
        <w:rPr>
          <w:lang w:eastAsia="hu-HU"/>
        </w:rPr>
      </w:pPr>
      <w:r>
        <w:rPr>
          <w:b/>
          <w:bCs/>
          <w:lang w:eastAsia="hu-HU"/>
        </w:rPr>
        <w:t>19</w:t>
      </w:r>
      <w:r w:rsidR="00F61280" w:rsidRPr="00F61280">
        <w:rPr>
          <w:b/>
          <w:bCs/>
          <w:lang w:eastAsia="hu-HU"/>
        </w:rPr>
        <w:t>. §  (1)</w:t>
      </w:r>
      <w:r w:rsidR="00F61280" w:rsidRPr="00F61280">
        <w:rPr>
          <w:lang w:eastAsia="hu-HU"/>
        </w:rPr>
        <w:t xml:space="preserve"> E rendelet rövidített elnevezése: helyi adórendelet</w:t>
      </w:r>
    </w:p>
    <w:p w14:paraId="14E02EAF" w14:textId="77777777" w:rsidR="00F61280" w:rsidRPr="00F61280" w:rsidRDefault="00F61280" w:rsidP="00BA1DCF">
      <w:pPr>
        <w:suppressAutoHyphens w:val="0"/>
        <w:spacing w:before="120" w:after="120"/>
        <w:jc w:val="both"/>
        <w:rPr>
          <w:lang w:eastAsia="hu-HU"/>
        </w:rPr>
      </w:pPr>
      <w:r w:rsidRPr="00F61280">
        <w:rPr>
          <w:b/>
          <w:bCs/>
          <w:lang w:eastAsia="hu-HU"/>
        </w:rPr>
        <w:t>(2)</w:t>
      </w:r>
      <w:r w:rsidRPr="00F61280">
        <w:rPr>
          <w:lang w:eastAsia="hu-HU"/>
        </w:rPr>
        <w:t xml:space="preserve"> Az (1) bekezdés szerinti elnevezés az önkormányzat által alkotott más rendeletekben e rendeletre történő hivatkozáskor kötelezően alkalmazandó elnevezés.</w:t>
      </w:r>
    </w:p>
    <w:p w14:paraId="776BAB37" w14:textId="77777777" w:rsidR="00F61280" w:rsidRPr="007E1534" w:rsidRDefault="00F61280" w:rsidP="00F61280">
      <w:pPr>
        <w:pStyle w:val="Szvegtrzs"/>
        <w:rPr>
          <w:szCs w:val="24"/>
        </w:rPr>
      </w:pPr>
    </w:p>
    <w:p w14:paraId="78944D4B" w14:textId="77777777" w:rsidR="005F0948" w:rsidRDefault="005F0948" w:rsidP="003C36C1">
      <w:pPr>
        <w:jc w:val="both"/>
      </w:pPr>
    </w:p>
    <w:p w14:paraId="6C66413C" w14:textId="77777777" w:rsidR="00F71F1F" w:rsidRPr="00F71F1F" w:rsidRDefault="00F71F1F" w:rsidP="003C36C1">
      <w:pPr>
        <w:pStyle w:val="Cmsor2"/>
        <w:jc w:val="both"/>
        <w:rPr>
          <w:rFonts w:ascii="Times New Roman" w:hAnsi="Times New Roman" w:cs="Times New Roman"/>
          <w:b/>
          <w:bCs/>
          <w:i/>
          <w:color w:val="auto"/>
          <w:sz w:val="24"/>
        </w:rPr>
      </w:pPr>
      <w:r w:rsidRPr="00F71F1F">
        <w:rPr>
          <w:rFonts w:ascii="Times New Roman" w:hAnsi="Times New Roman" w:cs="Times New Roman"/>
          <w:i/>
          <w:color w:val="auto"/>
          <w:sz w:val="20"/>
        </w:rPr>
        <w:tab/>
      </w:r>
      <w:r w:rsidR="007C2AA1">
        <w:rPr>
          <w:rFonts w:ascii="Times New Roman" w:hAnsi="Times New Roman" w:cs="Times New Roman"/>
          <w:i/>
          <w:color w:val="auto"/>
          <w:sz w:val="20"/>
        </w:rPr>
        <w:t xml:space="preserve">  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>Fáki László</w:t>
      </w:r>
      <w:r w:rsidR="000277C8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s.k.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</w:t>
      </w:r>
      <w:r w:rsidR="007C2AA1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                                                             d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>r. Stiebel Viktória</w:t>
      </w:r>
      <w:r w:rsidR="000277C8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s.k.</w:t>
      </w:r>
    </w:p>
    <w:p w14:paraId="29E198E7" w14:textId="77777777" w:rsidR="00F71F1F" w:rsidRPr="007C2AA1" w:rsidRDefault="00F71F1F" w:rsidP="003C36C1">
      <w:pPr>
        <w:jc w:val="both"/>
        <w:rPr>
          <w:i/>
        </w:rPr>
      </w:pPr>
      <w:r>
        <w:rPr>
          <w:b/>
          <w:i/>
        </w:rPr>
        <w:tab/>
      </w:r>
      <w:r w:rsidR="000277C8"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7C2AA1">
        <w:rPr>
          <w:i/>
        </w:rPr>
        <w:t xml:space="preserve">polgármester                                                                  </w:t>
      </w:r>
      <w:r w:rsidR="007C2AA1" w:rsidRPr="007C2AA1">
        <w:rPr>
          <w:i/>
        </w:rPr>
        <w:t xml:space="preserve">        </w:t>
      </w:r>
      <w:r w:rsidR="000277C8">
        <w:rPr>
          <w:i/>
        </w:rPr>
        <w:t xml:space="preserve">    </w:t>
      </w:r>
      <w:r w:rsidRPr="007C2AA1">
        <w:rPr>
          <w:i/>
        </w:rPr>
        <w:t xml:space="preserve"> jegyző</w:t>
      </w:r>
    </w:p>
    <w:p w14:paraId="4EB3A45E" w14:textId="77777777" w:rsidR="00F71F1F" w:rsidRDefault="00F71F1F" w:rsidP="003C36C1">
      <w:pPr>
        <w:ind w:firstLine="708"/>
        <w:jc w:val="both"/>
        <w:rPr>
          <w:b/>
          <w:i/>
        </w:rPr>
      </w:pPr>
    </w:p>
    <w:p w14:paraId="5CB58ACE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bCs/>
        </w:rPr>
      </w:pPr>
      <w:r>
        <w:rPr>
          <w:b/>
          <w:bCs/>
        </w:rPr>
        <w:t>Záradék:</w:t>
      </w:r>
    </w:p>
    <w:p w14:paraId="3B9AE6D0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 xml:space="preserve">A </w:t>
      </w:r>
      <w:r w:rsidR="007C2AA1" w:rsidRPr="007C2AA1">
        <w:rPr>
          <w:b/>
          <w:bCs/>
          <w:i/>
        </w:rPr>
        <w:t>18/2018.(X.24.)</w:t>
      </w:r>
      <w:r>
        <w:t xml:space="preserve"> önkormányzati rendelet 201</w:t>
      </w:r>
      <w:r w:rsidR="001B358A">
        <w:t>8</w:t>
      </w:r>
      <w:r>
        <w:t xml:space="preserve">. </w:t>
      </w:r>
      <w:r w:rsidR="007C2AA1">
        <w:t>október 24</w:t>
      </w:r>
      <w:r>
        <w:t>-</w:t>
      </w:r>
      <w:r w:rsidR="007C2AA1">
        <w:t>én</w:t>
      </w:r>
      <w:r>
        <w:t xml:space="preserve"> a Képviselő-testület és szervei Szervezeti és Működési Szabályzatáról szóló rendeletben meghatározott módon kihirdetésre került. </w:t>
      </w:r>
    </w:p>
    <w:p w14:paraId="40959B92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ab/>
      </w:r>
    </w:p>
    <w:p w14:paraId="467DF9FE" w14:textId="77777777" w:rsidR="00F71F1F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i/>
          <w:iCs/>
        </w:rPr>
      </w:pPr>
      <w:r>
        <w:tab/>
      </w:r>
      <w:r>
        <w:tab/>
      </w:r>
      <w:r>
        <w:tab/>
        <w:t xml:space="preserve"> </w:t>
      </w:r>
      <w:r>
        <w:rPr>
          <w:b/>
          <w:i/>
          <w:iCs/>
        </w:rPr>
        <w:t xml:space="preserve">dr. Stiebel Viktória </w:t>
      </w:r>
      <w:r w:rsidR="000277C8">
        <w:rPr>
          <w:b/>
          <w:i/>
          <w:iCs/>
        </w:rPr>
        <w:t>s.k.</w:t>
      </w:r>
    </w:p>
    <w:p w14:paraId="69EC69D3" w14:textId="77777777" w:rsidR="000277C8" w:rsidRDefault="00F71F1F" w:rsidP="003C36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0277C8">
        <w:rPr>
          <w:i/>
          <w:iCs/>
        </w:rPr>
        <w:t xml:space="preserve">  </w:t>
      </w:r>
      <w:r>
        <w:rPr>
          <w:i/>
          <w:iCs/>
        </w:rPr>
        <w:t>jegyző</w:t>
      </w:r>
    </w:p>
    <w:p w14:paraId="2DA4BAB7" w14:textId="77777777" w:rsidR="000277C8" w:rsidRPr="000277C8" w:rsidRDefault="000277C8" w:rsidP="000277C8"/>
    <w:p w14:paraId="239BCA03" w14:textId="77777777" w:rsidR="000277C8" w:rsidRPr="000277C8" w:rsidRDefault="000277C8" w:rsidP="000277C8"/>
    <w:p w14:paraId="2AA18C2A" w14:textId="77777777" w:rsidR="000277C8" w:rsidRPr="000277C8" w:rsidRDefault="000277C8" w:rsidP="000277C8"/>
    <w:p w14:paraId="128AEE25" w14:textId="77777777" w:rsidR="000277C8" w:rsidRDefault="000277C8" w:rsidP="000277C8">
      <w:pPr>
        <w:jc w:val="both"/>
      </w:pPr>
    </w:p>
    <w:p w14:paraId="76DEAE78" w14:textId="77777777" w:rsidR="00F71F1F" w:rsidRDefault="000277C8" w:rsidP="000277C8">
      <w:pPr>
        <w:rPr>
          <w:b/>
          <w:i/>
        </w:rPr>
      </w:pPr>
      <w:r w:rsidRPr="000277C8">
        <w:rPr>
          <w:b/>
          <w:i/>
        </w:rPr>
        <w:t xml:space="preserve">Egységes szerkezetbe foglalás: </w:t>
      </w:r>
      <w:r>
        <w:rPr>
          <w:b/>
          <w:i/>
        </w:rPr>
        <w:t>20</w:t>
      </w:r>
      <w:r w:rsidR="00732438">
        <w:rPr>
          <w:b/>
          <w:i/>
        </w:rPr>
        <w:t>2</w:t>
      </w:r>
      <w:r w:rsidR="0069139A">
        <w:rPr>
          <w:b/>
          <w:i/>
        </w:rPr>
        <w:t>5</w:t>
      </w:r>
      <w:r>
        <w:rPr>
          <w:b/>
          <w:i/>
        </w:rPr>
        <w:t xml:space="preserve">. </w:t>
      </w:r>
      <w:r w:rsidR="0069139A">
        <w:rPr>
          <w:b/>
          <w:i/>
        </w:rPr>
        <w:t>május 21</w:t>
      </w:r>
      <w:r>
        <w:rPr>
          <w:b/>
          <w:i/>
        </w:rPr>
        <w:t>.</w:t>
      </w:r>
    </w:p>
    <w:p w14:paraId="57D8382A" w14:textId="77777777" w:rsidR="00E64FE2" w:rsidRDefault="00E64FE2" w:rsidP="000277C8">
      <w:pPr>
        <w:rPr>
          <w:b/>
          <w:i/>
        </w:rPr>
      </w:pPr>
    </w:p>
    <w:p w14:paraId="1CEF85CA" w14:textId="77777777" w:rsidR="00E64FE2" w:rsidRDefault="00E64FE2" w:rsidP="000277C8">
      <w:pPr>
        <w:rPr>
          <w:b/>
          <w:i/>
        </w:rPr>
      </w:pPr>
    </w:p>
    <w:p w14:paraId="2BEC6AC1" w14:textId="77777777" w:rsidR="00E64FE2" w:rsidRDefault="00E64FE2" w:rsidP="000277C8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Dr. Stiebel Viktória </w:t>
      </w:r>
      <w:r w:rsidR="00C14EE1">
        <w:rPr>
          <w:b/>
          <w:i/>
        </w:rPr>
        <w:t>s.k.</w:t>
      </w:r>
    </w:p>
    <w:p w14:paraId="27C835D2" w14:textId="77777777" w:rsidR="00E64FE2" w:rsidRPr="00E64FE2" w:rsidRDefault="00E64FE2" w:rsidP="000277C8">
      <w:pPr>
        <w:rPr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i/>
        </w:rPr>
        <w:t>jegyző</w:t>
      </w:r>
    </w:p>
    <w:sectPr w:rsidR="00E64FE2" w:rsidRPr="00E64FE2"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EA9B2" w14:textId="77777777" w:rsidR="004E2281" w:rsidRDefault="004E2281">
      <w:r>
        <w:separator/>
      </w:r>
    </w:p>
  </w:endnote>
  <w:endnote w:type="continuationSeparator" w:id="0">
    <w:p w14:paraId="77B8A9CD" w14:textId="77777777" w:rsidR="004E2281" w:rsidRDefault="004E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606B466D" w14:textId="77777777" w:rsidR="001518BA" w:rsidRPr="008E0DCB" w:rsidRDefault="001518BA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C14EE1">
          <w:rPr>
            <w:b/>
            <w:i/>
            <w:noProof/>
          </w:rPr>
          <w:t>5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0E79B6D8" w14:textId="77777777" w:rsidR="001518BA" w:rsidRPr="008E0DCB" w:rsidRDefault="001518BA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015EA" w14:textId="77777777" w:rsidR="004E2281" w:rsidRDefault="004E2281">
      <w:r>
        <w:separator/>
      </w:r>
    </w:p>
  </w:footnote>
  <w:footnote w:type="continuationSeparator" w:id="0">
    <w:p w14:paraId="443EA19B" w14:textId="77777777" w:rsidR="004E2281" w:rsidRDefault="004E2281">
      <w:r>
        <w:continuationSeparator/>
      </w:r>
    </w:p>
  </w:footnote>
  <w:footnote w:id="1">
    <w:p w14:paraId="415C0009" w14:textId="77777777" w:rsidR="00100D58" w:rsidRDefault="00100D58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12/2025.(V.27.) önk. rendelet 1. §-a. Hatályon kívül 2026. január 1-től.</w:t>
      </w:r>
    </w:p>
  </w:footnote>
  <w:footnote w:id="2">
    <w:p w14:paraId="017A2759" w14:textId="77777777" w:rsidR="00100D58" w:rsidRDefault="00100D58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12/2025.(V.27.) önk. rendelet 1. §-a. Hatályon kívül 2026. január 1-től.</w:t>
      </w:r>
    </w:p>
  </w:footnote>
  <w:footnote w:id="3">
    <w:p w14:paraId="46443F26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1. §-a. Hatályos 2020. január 1-től.</w:t>
      </w:r>
    </w:p>
  </w:footnote>
  <w:footnote w:id="4">
    <w:p w14:paraId="43376906" w14:textId="77777777" w:rsidR="00250929" w:rsidRDefault="00250929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12/2025.(V.27.) önk. rendelet 2. §-a. Hatályos 2026. január 1-től.</w:t>
      </w:r>
    </w:p>
  </w:footnote>
  <w:footnote w:id="5">
    <w:p w14:paraId="3FC4F6C7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2. §-a. Hatályos 2020. január 1-től.</w:t>
      </w:r>
    </w:p>
  </w:footnote>
  <w:footnote w:id="6">
    <w:p w14:paraId="023C03D8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C0609">
        <w:t>Hatályon kívül helyezte</w:t>
      </w:r>
      <w:r>
        <w:t xml:space="preserve"> a </w:t>
      </w:r>
      <w:r w:rsidR="001C0609">
        <w:t>12</w:t>
      </w:r>
      <w:r>
        <w:t>/20</w:t>
      </w:r>
      <w:r w:rsidR="001C0609">
        <w:t>25</w:t>
      </w:r>
      <w:r>
        <w:t>.(</w:t>
      </w:r>
      <w:r w:rsidR="001C0609">
        <w:t>V.27.</w:t>
      </w:r>
      <w:r>
        <w:t>) önk. rendelet 3. §-a. Hatályo</w:t>
      </w:r>
      <w:r w:rsidR="001C0609">
        <w:t>n kívül</w:t>
      </w:r>
      <w:r>
        <w:t xml:space="preserve"> 202</w:t>
      </w:r>
      <w:r w:rsidR="001C0609">
        <w:t>6</w:t>
      </w:r>
      <w:r>
        <w:t>. január 1-től.</w:t>
      </w:r>
    </w:p>
  </w:footnote>
  <w:footnote w:id="7">
    <w:p w14:paraId="536C16E3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Beépítette a 28/2019.(XI.20.) önk. rendelet 4. §-a. Hatályos 2020. január 1-től.</w:t>
      </w:r>
    </w:p>
  </w:footnote>
  <w:footnote w:id="8">
    <w:p w14:paraId="74B6DCC1" w14:textId="77777777" w:rsidR="00FE23FE" w:rsidRDefault="00FE23FE">
      <w:pPr>
        <w:pStyle w:val="Lbjegyzetszveg"/>
      </w:pPr>
      <w:r>
        <w:rPr>
          <w:rStyle w:val="Lbjegyzet-hivatkozs"/>
        </w:rPr>
        <w:footnoteRef/>
      </w:r>
      <w:r>
        <w:t xml:space="preserve"> Beépítette a 12/2025.(V.27.) önk. rendelet 4. §-a. Hatályos 2026. január 1-től</w:t>
      </w:r>
    </w:p>
  </w:footnote>
  <w:footnote w:id="9">
    <w:p w14:paraId="263FC43D" w14:textId="77777777" w:rsidR="00096898" w:rsidRDefault="00096898">
      <w:pPr>
        <w:pStyle w:val="Lbjegyzetszveg"/>
      </w:pPr>
      <w:r>
        <w:rPr>
          <w:rStyle w:val="Lbjegyzet-hivatkozs"/>
        </w:rPr>
        <w:footnoteRef/>
      </w:r>
      <w:r>
        <w:t xml:space="preserve"> Szövegét </w:t>
      </w:r>
      <w:r w:rsidR="00A611C6">
        <w:t xml:space="preserve">és összegeit </w:t>
      </w:r>
      <w:r>
        <w:t xml:space="preserve">módosította a </w:t>
      </w:r>
      <w:r w:rsidR="00D94E88">
        <w:t>19</w:t>
      </w:r>
      <w:r>
        <w:t>/20</w:t>
      </w:r>
      <w:r w:rsidR="00D94E88">
        <w:t>24</w:t>
      </w:r>
      <w:r>
        <w:t>.(XI.2</w:t>
      </w:r>
      <w:r w:rsidR="00D94E88">
        <w:t>6</w:t>
      </w:r>
      <w:r>
        <w:t xml:space="preserve">.) önk. rendelet </w:t>
      </w:r>
      <w:r w:rsidR="00D94E88">
        <w:t>1</w:t>
      </w:r>
      <w:r>
        <w:t>. §-a. Hatályos 202</w:t>
      </w:r>
      <w:r w:rsidR="00D94E88">
        <w:t>5</w:t>
      </w:r>
      <w:r>
        <w:t>. január 1-től</w:t>
      </w:r>
      <w:r w:rsidR="00A611C6">
        <w:t>.</w:t>
      </w:r>
    </w:p>
  </w:footnote>
  <w:footnote w:id="10">
    <w:p w14:paraId="77580FD4" w14:textId="77777777" w:rsidR="004B7A12" w:rsidRDefault="004B7A12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33/2020.(XI.24.) önk. rendelet 1. §-a. Hatályon kívül 2021. január 1-től.</w:t>
      </w:r>
    </w:p>
  </w:footnote>
  <w:footnote w:id="11">
    <w:p w14:paraId="086436A6" w14:textId="77777777" w:rsidR="00FE23FE" w:rsidRDefault="00FE23FE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12/2025.(V.27.) önk. rendelet 5. §-a. Hatályos 2026. január 1-től.</w:t>
      </w:r>
    </w:p>
  </w:footnote>
  <w:footnote w:id="12">
    <w:p w14:paraId="079130E3" w14:textId="77777777" w:rsidR="00A611C6" w:rsidRDefault="00A611C6">
      <w:pPr>
        <w:pStyle w:val="Lbjegyzetszveg"/>
      </w:pPr>
      <w:r>
        <w:rPr>
          <w:rStyle w:val="Lbjegyzet-hivatkozs"/>
        </w:rPr>
        <w:footnoteRef/>
      </w:r>
      <w:r w:rsidR="00AD11E5">
        <w:t xml:space="preserve"> Hatályon kívül helyezte a 33/2020.(XI.24.) önk. rendelet 2. §-a. Hatályon kívül 2021. január 1-től.</w:t>
      </w:r>
    </w:p>
  </w:footnote>
  <w:footnote w:id="13">
    <w:p w14:paraId="680D18E1" w14:textId="77777777" w:rsidR="00037EFB" w:rsidRDefault="00037EFB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20/2022.(XI.25.) önk. rendelet 1. §-a. Hatályon kívül 2023. január 1-től.</w:t>
      </w:r>
    </w:p>
  </w:footnote>
  <w:footnote w:id="14">
    <w:p w14:paraId="59805437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</w:t>
      </w:r>
      <w:r w:rsidR="00FE23FE">
        <w:t>12</w:t>
      </w:r>
      <w:r>
        <w:t>/20</w:t>
      </w:r>
      <w:r w:rsidR="00FE23FE">
        <w:t>25</w:t>
      </w:r>
      <w:r>
        <w:t>.(</w:t>
      </w:r>
      <w:r w:rsidR="00FE23FE">
        <w:t>V.27</w:t>
      </w:r>
      <w:r>
        <w:t xml:space="preserve">.) önk. rendelet </w:t>
      </w:r>
      <w:r w:rsidR="00FE23FE">
        <w:t>6</w:t>
      </w:r>
      <w:r>
        <w:t>. §-a. Hatályos 202</w:t>
      </w:r>
      <w:r w:rsidR="00FE23FE">
        <w:t>6</w:t>
      </w:r>
      <w:r>
        <w:t>. január 1-től.</w:t>
      </w:r>
    </w:p>
  </w:footnote>
  <w:footnote w:id="15">
    <w:p w14:paraId="2B2BB213" w14:textId="77777777" w:rsidR="00AA1AB6" w:rsidRDefault="00AA1AB6">
      <w:pPr>
        <w:pStyle w:val="Lbjegyzetszveg"/>
      </w:pPr>
      <w:r>
        <w:rPr>
          <w:rStyle w:val="Lbjegyzet-hivatkozs"/>
        </w:rPr>
        <w:footnoteRef/>
      </w:r>
      <w:r>
        <w:t xml:space="preserve"> Összegét módosította a 19/2024.(XI.26.) önk. rendelet 2. §-a. Hatályos 2025. január 1-től.</w:t>
      </w:r>
    </w:p>
  </w:footnote>
  <w:footnote w:id="16">
    <w:p w14:paraId="465B528D" w14:textId="77777777" w:rsidR="00232602" w:rsidRDefault="00232602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12/2025.(V.27.) önk. rendelet 7. §-a. Hatályon kívül 2026. január 1-től.</w:t>
      </w:r>
    </w:p>
  </w:footnote>
  <w:footnote w:id="17">
    <w:p w14:paraId="387AC849" w14:textId="77777777" w:rsidR="00CC7C0D" w:rsidRDefault="00CC7C0D">
      <w:pPr>
        <w:pStyle w:val="Lbjegyzetszveg"/>
      </w:pPr>
      <w:r>
        <w:rPr>
          <w:rStyle w:val="Lbjegyzet-hivatkozs"/>
        </w:rPr>
        <w:footnoteRef/>
      </w:r>
      <w:r w:rsidR="00232602">
        <w:t xml:space="preserve"> Hatályon kívül helyezte a 12/2025.(V.27.) önk. rendelet 7. §-a. Hatályon kívül 2026. január 1-től.</w:t>
      </w:r>
    </w:p>
  </w:footnote>
  <w:footnote w:id="18">
    <w:p w14:paraId="596262EC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70AF8">
        <w:t>Szövegét módosította</w:t>
      </w:r>
      <w:r>
        <w:t xml:space="preserve"> a </w:t>
      </w:r>
      <w:r w:rsidR="00C70AF8">
        <w:t>12</w:t>
      </w:r>
      <w:r>
        <w:t>/20</w:t>
      </w:r>
      <w:r w:rsidR="00C70AF8">
        <w:t>25</w:t>
      </w:r>
      <w:r>
        <w:t>.(</w:t>
      </w:r>
      <w:r w:rsidR="00C70AF8">
        <w:t>V.27</w:t>
      </w:r>
      <w:r>
        <w:t>.) önk. rendelet 8. §-a. Hatályos 202</w:t>
      </w:r>
      <w:r w:rsidR="00C70AF8">
        <w:t>6</w:t>
      </w:r>
      <w:r>
        <w:t>. január 1-től.</w:t>
      </w:r>
    </w:p>
  </w:footnote>
  <w:footnote w:id="19">
    <w:p w14:paraId="2E79DFBC" w14:textId="77777777" w:rsidR="00A8619C" w:rsidRDefault="00A8619C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</w:t>
      </w:r>
      <w:r w:rsidR="00536BAF">
        <w:t>12</w:t>
      </w:r>
      <w:r>
        <w:t>/20</w:t>
      </w:r>
      <w:r w:rsidR="00536BAF">
        <w:t>25</w:t>
      </w:r>
      <w:r>
        <w:t>.(</w:t>
      </w:r>
      <w:r w:rsidR="00536BAF">
        <w:t>V.27</w:t>
      </w:r>
      <w:r>
        <w:t>.) önk. rendelet 9. §-a. Hatályos 202</w:t>
      </w:r>
      <w:r w:rsidR="00536BAF">
        <w:t>6</w:t>
      </w:r>
      <w:r>
        <w:t>. január 1-től.</w:t>
      </w:r>
    </w:p>
  </w:footnote>
  <w:footnote w:id="20">
    <w:p w14:paraId="14890DA2" w14:textId="77777777" w:rsidR="00A10200" w:rsidRDefault="00A10200">
      <w:pPr>
        <w:pStyle w:val="Lbjegyzetszveg"/>
      </w:pPr>
      <w:r>
        <w:rPr>
          <w:rStyle w:val="Lbjegyzet-hivatkozs"/>
        </w:rPr>
        <w:footnoteRef/>
      </w:r>
      <w:r>
        <w:t xml:space="preserve"> Összegét módosította a </w:t>
      </w:r>
      <w:r w:rsidR="00AA1AB6">
        <w:t>19</w:t>
      </w:r>
      <w:r>
        <w:t>/20</w:t>
      </w:r>
      <w:r w:rsidR="00AA1AB6">
        <w:t>24</w:t>
      </w:r>
      <w:r>
        <w:t>.(XI.2</w:t>
      </w:r>
      <w:r w:rsidR="00AA1AB6">
        <w:t>5</w:t>
      </w:r>
      <w:r>
        <w:t xml:space="preserve">.) önk. rendelet </w:t>
      </w:r>
      <w:r w:rsidR="00AA1AB6">
        <w:t>3</w:t>
      </w:r>
      <w:r>
        <w:t>. §-a. Hatályos 202</w:t>
      </w:r>
      <w:r w:rsidR="00AA1AB6">
        <w:t>5</w:t>
      </w:r>
      <w:r>
        <w:t>. január 1-től.</w:t>
      </w:r>
    </w:p>
  </w:footnote>
  <w:footnote w:id="21">
    <w:p w14:paraId="68DCCDA0" w14:textId="77777777" w:rsidR="00A10200" w:rsidRDefault="00A10200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28/2019.(XI.20.) önk. rendelet 11. §-a. Hatályos 2020. január 1-től</w:t>
      </w:r>
    </w:p>
  </w:footnote>
  <w:footnote w:id="22">
    <w:p w14:paraId="79C961CA" w14:textId="77777777" w:rsidR="001460A5" w:rsidRDefault="001460A5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12/2025.(V.27.) önk. rendelet 11. §-a. Hatályos 2026. január 1-től</w:t>
      </w:r>
    </w:p>
  </w:footnote>
  <w:footnote w:id="23">
    <w:p w14:paraId="3DB98D73" w14:textId="77777777" w:rsidR="004008AD" w:rsidRDefault="004008AD">
      <w:pPr>
        <w:pStyle w:val="Lbjegyzetszveg"/>
      </w:pPr>
      <w:r>
        <w:rPr>
          <w:rStyle w:val="Lbjegyzet-hivatkozs"/>
        </w:rPr>
        <w:footnoteRef/>
      </w:r>
      <w:r>
        <w:t xml:space="preserve"> Szövegét módosította a 36/2020.(XI.30.) önk. rendelet 1. §-a. Hatályos 2021. január 1-től.</w:t>
      </w:r>
    </w:p>
  </w:footnote>
  <w:footnote w:id="24">
    <w:p w14:paraId="1274536A" w14:textId="77777777" w:rsidR="004008AD" w:rsidRDefault="004008AD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36/2020.(XI.31.) önk. rendelet 2. §-a. Hatályon kívül 2021. január 1-től.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0A1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104C"/>
    <w:multiLevelType w:val="hybridMultilevel"/>
    <w:tmpl w:val="91725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2B67"/>
    <w:multiLevelType w:val="hybridMultilevel"/>
    <w:tmpl w:val="0E343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A608E"/>
    <w:multiLevelType w:val="hybridMultilevel"/>
    <w:tmpl w:val="0C7AE032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665D4"/>
    <w:multiLevelType w:val="hybridMultilevel"/>
    <w:tmpl w:val="50FC3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839EC"/>
    <w:multiLevelType w:val="hybridMultilevel"/>
    <w:tmpl w:val="6F30E4B0"/>
    <w:lvl w:ilvl="0" w:tplc="788CF0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73401"/>
    <w:multiLevelType w:val="hybridMultilevel"/>
    <w:tmpl w:val="1D2A47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B64DD"/>
    <w:multiLevelType w:val="hybridMultilevel"/>
    <w:tmpl w:val="48CC138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125254">
    <w:abstractNumId w:val="8"/>
  </w:num>
  <w:num w:numId="2" w16cid:durableId="1291084335">
    <w:abstractNumId w:val="9"/>
  </w:num>
  <w:num w:numId="3" w16cid:durableId="1508985094">
    <w:abstractNumId w:val="6"/>
  </w:num>
  <w:num w:numId="4" w16cid:durableId="937560669">
    <w:abstractNumId w:val="10"/>
  </w:num>
  <w:num w:numId="5" w16cid:durableId="294066118">
    <w:abstractNumId w:val="2"/>
  </w:num>
  <w:num w:numId="6" w16cid:durableId="1071536480">
    <w:abstractNumId w:val="0"/>
  </w:num>
  <w:num w:numId="7" w16cid:durableId="1746296398">
    <w:abstractNumId w:val="11"/>
  </w:num>
  <w:num w:numId="8" w16cid:durableId="828709614">
    <w:abstractNumId w:val="13"/>
  </w:num>
  <w:num w:numId="9" w16cid:durableId="1482385819">
    <w:abstractNumId w:val="14"/>
  </w:num>
  <w:num w:numId="10" w16cid:durableId="1075083311">
    <w:abstractNumId w:val="5"/>
  </w:num>
  <w:num w:numId="11" w16cid:durableId="603345171">
    <w:abstractNumId w:val="1"/>
  </w:num>
  <w:num w:numId="12" w16cid:durableId="1826433769">
    <w:abstractNumId w:val="3"/>
  </w:num>
  <w:num w:numId="13" w16cid:durableId="686979926">
    <w:abstractNumId w:val="4"/>
  </w:num>
  <w:num w:numId="14" w16cid:durableId="795874733">
    <w:abstractNumId w:val="7"/>
  </w:num>
  <w:num w:numId="15" w16cid:durableId="71315871">
    <w:abstractNumId w:val="16"/>
  </w:num>
  <w:num w:numId="16" w16cid:durableId="482435078">
    <w:abstractNumId w:val="15"/>
  </w:num>
  <w:num w:numId="17" w16cid:durableId="141670425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ogh Szilvia">
    <w15:presenceInfo w15:providerId="AD" w15:userId="S-1-5-21-1291887254-417800126-1712562006-1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06E62"/>
    <w:rsid w:val="00010B33"/>
    <w:rsid w:val="00017F65"/>
    <w:rsid w:val="000277C8"/>
    <w:rsid w:val="00037EFB"/>
    <w:rsid w:val="00072F81"/>
    <w:rsid w:val="00096898"/>
    <w:rsid w:val="00097196"/>
    <w:rsid w:val="000B12CF"/>
    <w:rsid w:val="000B2023"/>
    <w:rsid w:val="000B23BA"/>
    <w:rsid w:val="000F5A6E"/>
    <w:rsid w:val="000F6B45"/>
    <w:rsid w:val="00100D58"/>
    <w:rsid w:val="001460A5"/>
    <w:rsid w:val="0015085B"/>
    <w:rsid w:val="001518BA"/>
    <w:rsid w:val="00167A76"/>
    <w:rsid w:val="00176292"/>
    <w:rsid w:val="00183229"/>
    <w:rsid w:val="001A1DB8"/>
    <w:rsid w:val="001B358A"/>
    <w:rsid w:val="001C0609"/>
    <w:rsid w:val="001C5B7E"/>
    <w:rsid w:val="001D0B41"/>
    <w:rsid w:val="001F1CB3"/>
    <w:rsid w:val="001F6235"/>
    <w:rsid w:val="00201789"/>
    <w:rsid w:val="00203C5E"/>
    <w:rsid w:val="00232602"/>
    <w:rsid w:val="00232DE6"/>
    <w:rsid w:val="00235F64"/>
    <w:rsid w:val="00244715"/>
    <w:rsid w:val="00245C06"/>
    <w:rsid w:val="00250929"/>
    <w:rsid w:val="00250A54"/>
    <w:rsid w:val="00250D96"/>
    <w:rsid w:val="00262202"/>
    <w:rsid w:val="002639B0"/>
    <w:rsid w:val="00281580"/>
    <w:rsid w:val="002902B9"/>
    <w:rsid w:val="002C5B30"/>
    <w:rsid w:val="003024C9"/>
    <w:rsid w:val="00316F6D"/>
    <w:rsid w:val="0032250B"/>
    <w:rsid w:val="003406F1"/>
    <w:rsid w:val="00375450"/>
    <w:rsid w:val="00377C7B"/>
    <w:rsid w:val="003B4479"/>
    <w:rsid w:val="003C36C1"/>
    <w:rsid w:val="004008AD"/>
    <w:rsid w:val="004062DB"/>
    <w:rsid w:val="00420716"/>
    <w:rsid w:val="00423A0D"/>
    <w:rsid w:val="00442E22"/>
    <w:rsid w:val="00450FCE"/>
    <w:rsid w:val="00483391"/>
    <w:rsid w:val="0048700D"/>
    <w:rsid w:val="00492696"/>
    <w:rsid w:val="004B01FB"/>
    <w:rsid w:val="004B3F81"/>
    <w:rsid w:val="004B7A12"/>
    <w:rsid w:val="004C0C91"/>
    <w:rsid w:val="004E2281"/>
    <w:rsid w:val="00514C44"/>
    <w:rsid w:val="00527790"/>
    <w:rsid w:val="00536BAF"/>
    <w:rsid w:val="005579B9"/>
    <w:rsid w:val="005665E9"/>
    <w:rsid w:val="00567AD5"/>
    <w:rsid w:val="0058081B"/>
    <w:rsid w:val="005877D4"/>
    <w:rsid w:val="005C4C6C"/>
    <w:rsid w:val="005F0948"/>
    <w:rsid w:val="00612E9C"/>
    <w:rsid w:val="00630FC2"/>
    <w:rsid w:val="006365F1"/>
    <w:rsid w:val="00637152"/>
    <w:rsid w:val="00653206"/>
    <w:rsid w:val="0069139A"/>
    <w:rsid w:val="006C68FA"/>
    <w:rsid w:val="006D6CF4"/>
    <w:rsid w:val="00701A4C"/>
    <w:rsid w:val="007047CE"/>
    <w:rsid w:val="00714556"/>
    <w:rsid w:val="00732438"/>
    <w:rsid w:val="00747897"/>
    <w:rsid w:val="007655B8"/>
    <w:rsid w:val="00781A7C"/>
    <w:rsid w:val="007844B5"/>
    <w:rsid w:val="00786730"/>
    <w:rsid w:val="007C2AA1"/>
    <w:rsid w:val="007D4F45"/>
    <w:rsid w:val="007D5250"/>
    <w:rsid w:val="007F56A0"/>
    <w:rsid w:val="00815D7B"/>
    <w:rsid w:val="00845AC4"/>
    <w:rsid w:val="008518B6"/>
    <w:rsid w:val="00883C0B"/>
    <w:rsid w:val="008A12AA"/>
    <w:rsid w:val="008D0C75"/>
    <w:rsid w:val="008E0DCB"/>
    <w:rsid w:val="00917039"/>
    <w:rsid w:val="00924E58"/>
    <w:rsid w:val="00927786"/>
    <w:rsid w:val="00930C86"/>
    <w:rsid w:val="00940FA0"/>
    <w:rsid w:val="00971D99"/>
    <w:rsid w:val="009D05C2"/>
    <w:rsid w:val="009D5097"/>
    <w:rsid w:val="009E0CA5"/>
    <w:rsid w:val="009E319F"/>
    <w:rsid w:val="009E57F7"/>
    <w:rsid w:val="009F50EB"/>
    <w:rsid w:val="009F7E96"/>
    <w:rsid w:val="00A10200"/>
    <w:rsid w:val="00A3539B"/>
    <w:rsid w:val="00A55DA0"/>
    <w:rsid w:val="00A611C6"/>
    <w:rsid w:val="00A8235A"/>
    <w:rsid w:val="00A8619C"/>
    <w:rsid w:val="00AA1AB6"/>
    <w:rsid w:val="00AA75C4"/>
    <w:rsid w:val="00AB1010"/>
    <w:rsid w:val="00AD11E5"/>
    <w:rsid w:val="00AE0215"/>
    <w:rsid w:val="00B109E7"/>
    <w:rsid w:val="00B138FF"/>
    <w:rsid w:val="00B16276"/>
    <w:rsid w:val="00B17988"/>
    <w:rsid w:val="00B37083"/>
    <w:rsid w:val="00B61A60"/>
    <w:rsid w:val="00BA1DCF"/>
    <w:rsid w:val="00BA5745"/>
    <w:rsid w:val="00BC306D"/>
    <w:rsid w:val="00BE0DC0"/>
    <w:rsid w:val="00BF2A07"/>
    <w:rsid w:val="00BF2EF4"/>
    <w:rsid w:val="00C0485B"/>
    <w:rsid w:val="00C14EE1"/>
    <w:rsid w:val="00C2297E"/>
    <w:rsid w:val="00C27040"/>
    <w:rsid w:val="00C70AF8"/>
    <w:rsid w:val="00C91B5C"/>
    <w:rsid w:val="00CA5FB3"/>
    <w:rsid w:val="00CC2425"/>
    <w:rsid w:val="00CC29E5"/>
    <w:rsid w:val="00CC7565"/>
    <w:rsid w:val="00CC7C0D"/>
    <w:rsid w:val="00CD41C8"/>
    <w:rsid w:val="00CD7671"/>
    <w:rsid w:val="00CF59C0"/>
    <w:rsid w:val="00D94E88"/>
    <w:rsid w:val="00D96C88"/>
    <w:rsid w:val="00DA7BB5"/>
    <w:rsid w:val="00DD02E1"/>
    <w:rsid w:val="00DD1A42"/>
    <w:rsid w:val="00DD4386"/>
    <w:rsid w:val="00DD7370"/>
    <w:rsid w:val="00E07284"/>
    <w:rsid w:val="00E13FFA"/>
    <w:rsid w:val="00E64FE2"/>
    <w:rsid w:val="00E85F9B"/>
    <w:rsid w:val="00EA0AD5"/>
    <w:rsid w:val="00ED6710"/>
    <w:rsid w:val="00EE0485"/>
    <w:rsid w:val="00EF5E07"/>
    <w:rsid w:val="00F022C1"/>
    <w:rsid w:val="00F352AF"/>
    <w:rsid w:val="00F61280"/>
    <w:rsid w:val="00F6317D"/>
    <w:rsid w:val="00F714A6"/>
    <w:rsid w:val="00F71F1F"/>
    <w:rsid w:val="00F72FD0"/>
    <w:rsid w:val="00F73E9A"/>
    <w:rsid w:val="00F80DF5"/>
    <w:rsid w:val="00FA1DF5"/>
    <w:rsid w:val="00FD5563"/>
    <w:rsid w:val="00FE23FE"/>
    <w:rsid w:val="00FE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2C41AA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71F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612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71F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612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612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128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paragraph" w:styleId="Szvegtrzs">
    <w:name w:val="Body Text"/>
    <w:basedOn w:val="Norml"/>
    <w:link w:val="SzvegtrzsChar"/>
    <w:semiHidden/>
    <w:rsid w:val="00845AC4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845AC4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71F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71F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rsid w:val="00F71F1F"/>
    <w:pPr>
      <w:suppressAutoHyphens w:val="0"/>
    </w:pPr>
    <w:rPr>
      <w:color w:val="auto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71F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71F1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1F1F"/>
    <w:pPr>
      <w:suppressAutoHyphens w:val="0"/>
      <w:ind w:left="708"/>
    </w:pPr>
    <w:rPr>
      <w:color w:val="auto"/>
      <w:sz w:val="20"/>
      <w:szCs w:val="20"/>
      <w:lang w:eastAsia="hu-HU"/>
    </w:rPr>
  </w:style>
  <w:style w:type="paragraph" w:customStyle="1" w:styleId="msolistparagraph0">
    <w:name w:val="msolistparagraph"/>
    <w:basedOn w:val="Norml"/>
    <w:rsid w:val="00F71F1F"/>
    <w:pPr>
      <w:suppressAutoHyphens w:val="0"/>
      <w:spacing w:before="100" w:beforeAutospacing="1" w:after="100" w:afterAutospacing="1"/>
    </w:pPr>
    <w:rPr>
      <w:rFonts w:ascii="Arial Unicode MS" w:hAnsi="Arial Unicode MS" w:hint="eastAsia"/>
      <w:color w:val="auto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0CA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CA5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612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6128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612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6128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6128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6128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BA574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Kiemels2">
    <w:name w:val="Strong"/>
    <w:uiPriority w:val="22"/>
    <w:qFormat/>
    <w:rsid w:val="00A8619C"/>
    <w:rPr>
      <w:b/>
      <w:bCs/>
    </w:rPr>
  </w:style>
  <w:style w:type="paragraph" w:styleId="Vltozat">
    <w:name w:val="Revision"/>
    <w:hidden/>
    <w:uiPriority w:val="99"/>
    <w:semiHidden/>
    <w:rsid w:val="001F1C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3BEE2-5928-4CD8-B085-896F9039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925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3</cp:revision>
  <cp:lastPrinted>2025-05-21T08:16:00Z</cp:lastPrinted>
  <dcterms:created xsi:type="dcterms:W3CDTF">2025-11-03T16:27:00Z</dcterms:created>
  <dcterms:modified xsi:type="dcterms:W3CDTF">2025-11-03T16:30:00Z</dcterms:modified>
</cp:coreProperties>
</file>